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8660B" w14:textId="77777777" w:rsidR="002157F8" w:rsidRPr="003C6873" w:rsidRDefault="002157F8" w:rsidP="002E4ABE">
      <w:pPr>
        <w:spacing w:before="0" w:after="360"/>
        <w:jc w:val="center"/>
        <w:rPr>
          <w:rFonts w:eastAsia="Calibri"/>
          <w:b/>
          <w:sz w:val="28"/>
          <w:szCs w:val="22"/>
          <w:lang w:eastAsia="en-US"/>
        </w:rPr>
      </w:pPr>
      <w:r w:rsidRPr="003C6873">
        <w:rPr>
          <w:rFonts w:eastAsia="Calibri"/>
          <w:b/>
          <w:sz w:val="28"/>
          <w:szCs w:val="22"/>
          <w:lang w:eastAsia="en-US"/>
        </w:rPr>
        <w:t>Smlouva o dílo č. _______</w:t>
      </w:r>
    </w:p>
    <w:p w14:paraId="635D8413" w14:textId="77777777" w:rsidR="002157F8" w:rsidRPr="003C6873" w:rsidRDefault="002157F8" w:rsidP="002E4ABE">
      <w:pPr>
        <w:spacing w:before="0" w:after="360"/>
        <w:jc w:val="center"/>
        <w:rPr>
          <w:szCs w:val="22"/>
        </w:rPr>
      </w:pPr>
      <w:r w:rsidRPr="003C6873">
        <w:rPr>
          <w:szCs w:val="22"/>
        </w:rPr>
        <w:t>[</w:t>
      </w:r>
      <w:r w:rsidRPr="003C6873">
        <w:rPr>
          <w:szCs w:val="22"/>
          <w:highlight w:val="cyan"/>
        </w:rPr>
        <w:t xml:space="preserve">doplnění této smlouvy je možné pouze v modře vyznačených částech – tato </w:t>
      </w:r>
      <w:r w:rsidRPr="003C6873">
        <w:rPr>
          <w:szCs w:val="22"/>
          <w:highlight w:val="cyan"/>
        </w:rPr>
        <w:br/>
        <w:t>poznámka bude před podpisem této smlouvy ze strany zhotovitele vypuštěna</w:t>
      </w:r>
      <w:r w:rsidRPr="003C6873">
        <w:rPr>
          <w:szCs w:val="22"/>
        </w:rPr>
        <w:t>]</w:t>
      </w:r>
    </w:p>
    <w:p w14:paraId="0394B8FC" w14:textId="77777777" w:rsidR="002157F8" w:rsidRPr="003C6873" w:rsidRDefault="002157F8" w:rsidP="002E4ABE">
      <w:pPr>
        <w:pStyle w:val="Nadpis2"/>
        <w:numPr>
          <w:ilvl w:val="0"/>
          <w:numId w:val="2"/>
        </w:numPr>
        <w:tabs>
          <w:tab w:val="clear" w:pos="0"/>
          <w:tab w:val="num" w:pos="360"/>
        </w:tabs>
        <w:spacing w:before="0" w:after="360" w:line="240" w:lineRule="auto"/>
        <w:ind w:left="432" w:hanging="432"/>
        <w:rPr>
          <w:bCs/>
          <w:kern w:val="22"/>
          <w:sz w:val="22"/>
          <w:szCs w:val="22"/>
        </w:rPr>
      </w:pPr>
      <w:r w:rsidRPr="003C6873">
        <w:rPr>
          <w:bCs/>
          <w:kern w:val="22"/>
          <w:sz w:val="22"/>
          <w:szCs w:val="22"/>
        </w:rPr>
        <w:t>Smluvní strany</w:t>
      </w:r>
    </w:p>
    <w:p w14:paraId="7B893DF0" w14:textId="77777777" w:rsidR="002157F8" w:rsidRPr="003C6873" w:rsidRDefault="002157F8" w:rsidP="002E4ABE">
      <w:pPr>
        <w:spacing w:before="0" w:after="360"/>
        <w:rPr>
          <w:rFonts w:eastAsia="Calibri"/>
          <w:szCs w:val="22"/>
          <w:lang w:eastAsia="en-US"/>
        </w:rPr>
      </w:pPr>
      <w:r w:rsidRPr="003C6873">
        <w:rPr>
          <w:rFonts w:eastAsia="Calibri"/>
          <w:b/>
          <w:szCs w:val="22"/>
          <w:lang w:eastAsia="en-US"/>
        </w:rPr>
        <w:t>Objednatel:</w:t>
      </w:r>
    </w:p>
    <w:tbl>
      <w:tblPr>
        <w:tblW w:w="8992" w:type="dxa"/>
        <w:tblInd w:w="250" w:type="dxa"/>
        <w:tblLayout w:type="fixed"/>
        <w:tblCellMar>
          <w:left w:w="170" w:type="dxa"/>
          <w:right w:w="170" w:type="dxa"/>
        </w:tblCellMar>
        <w:tblLook w:val="0000" w:firstRow="0" w:lastRow="0" w:firstColumn="0" w:lastColumn="0" w:noHBand="0" w:noVBand="0"/>
      </w:tblPr>
      <w:tblGrid>
        <w:gridCol w:w="2693"/>
        <w:gridCol w:w="6299"/>
      </w:tblGrid>
      <w:tr w:rsidR="002157F8" w:rsidRPr="003C6873" w14:paraId="7F98C839" w14:textId="77777777" w:rsidTr="0063624C">
        <w:trPr>
          <w:trHeight w:val="227"/>
        </w:trPr>
        <w:tc>
          <w:tcPr>
            <w:tcW w:w="2693" w:type="dxa"/>
          </w:tcPr>
          <w:p w14:paraId="5B1A0856" w14:textId="77777777" w:rsidR="002157F8" w:rsidRPr="003C6873" w:rsidRDefault="002157F8" w:rsidP="002E4ABE">
            <w:pPr>
              <w:spacing w:before="0" w:after="0"/>
              <w:jc w:val="right"/>
              <w:rPr>
                <w:b/>
                <w:szCs w:val="22"/>
              </w:rPr>
            </w:pPr>
            <w:r w:rsidRPr="003C6873">
              <w:rPr>
                <w:szCs w:val="22"/>
              </w:rPr>
              <w:t>obchodní firma:</w:t>
            </w:r>
          </w:p>
        </w:tc>
        <w:tc>
          <w:tcPr>
            <w:tcW w:w="6299" w:type="dxa"/>
          </w:tcPr>
          <w:p w14:paraId="10BEB7AB" w14:textId="77777777" w:rsidR="002157F8" w:rsidRPr="003C6873" w:rsidRDefault="002157F8" w:rsidP="002E4ABE">
            <w:pPr>
              <w:spacing w:before="0" w:after="0"/>
              <w:ind w:left="283" w:hanging="283"/>
              <w:rPr>
                <w:szCs w:val="22"/>
              </w:rPr>
            </w:pPr>
            <w:r w:rsidRPr="003C6873">
              <w:rPr>
                <w:b/>
                <w:bCs/>
                <w:szCs w:val="22"/>
              </w:rPr>
              <w:t>Dopravní podnik města Děčína, a.s.</w:t>
            </w:r>
          </w:p>
        </w:tc>
      </w:tr>
      <w:tr w:rsidR="002157F8" w:rsidRPr="003C6873" w14:paraId="11580B3A" w14:textId="77777777" w:rsidTr="0063624C">
        <w:trPr>
          <w:trHeight w:val="227"/>
        </w:trPr>
        <w:tc>
          <w:tcPr>
            <w:tcW w:w="2693" w:type="dxa"/>
          </w:tcPr>
          <w:p w14:paraId="23464040" w14:textId="77777777" w:rsidR="002157F8" w:rsidRPr="003C6873" w:rsidRDefault="002157F8" w:rsidP="002E4ABE">
            <w:pPr>
              <w:spacing w:before="0" w:after="0"/>
              <w:jc w:val="right"/>
              <w:rPr>
                <w:szCs w:val="22"/>
              </w:rPr>
            </w:pPr>
            <w:r w:rsidRPr="003C6873">
              <w:rPr>
                <w:szCs w:val="22"/>
              </w:rPr>
              <w:t>se sídlem:</w:t>
            </w:r>
          </w:p>
        </w:tc>
        <w:tc>
          <w:tcPr>
            <w:tcW w:w="6299" w:type="dxa"/>
          </w:tcPr>
          <w:p w14:paraId="591B8F5F" w14:textId="77777777" w:rsidR="002157F8" w:rsidRPr="003C6873" w:rsidRDefault="002157F8" w:rsidP="002E4ABE">
            <w:pPr>
              <w:tabs>
                <w:tab w:val="left" w:pos="284"/>
              </w:tabs>
              <w:spacing w:before="0" w:after="0"/>
              <w:rPr>
                <w:rFonts w:eastAsia="Calibri"/>
                <w:szCs w:val="22"/>
                <w:lang w:eastAsia="en-US"/>
              </w:rPr>
            </w:pPr>
            <w:r w:rsidRPr="003C6873">
              <w:rPr>
                <w:rFonts w:eastAsia="Calibri"/>
                <w:szCs w:val="22"/>
                <w:lang w:eastAsia="en-US"/>
              </w:rPr>
              <w:t>Děčín VI., Dělnická 106, PSČ 40529</w:t>
            </w:r>
          </w:p>
        </w:tc>
      </w:tr>
      <w:tr w:rsidR="002157F8" w:rsidRPr="003C6873" w14:paraId="33D58F94" w14:textId="77777777" w:rsidTr="0063624C">
        <w:trPr>
          <w:trHeight w:val="227"/>
        </w:trPr>
        <w:tc>
          <w:tcPr>
            <w:tcW w:w="2693" w:type="dxa"/>
          </w:tcPr>
          <w:p w14:paraId="79B37021" w14:textId="77777777" w:rsidR="002157F8" w:rsidRPr="003C6873" w:rsidRDefault="002157F8" w:rsidP="002E4ABE">
            <w:pPr>
              <w:spacing w:before="0" w:after="0"/>
              <w:jc w:val="right"/>
              <w:rPr>
                <w:szCs w:val="22"/>
              </w:rPr>
            </w:pPr>
            <w:r w:rsidRPr="003C6873">
              <w:rPr>
                <w:szCs w:val="22"/>
              </w:rPr>
              <w:t>doručovací adresa:</w:t>
            </w:r>
          </w:p>
        </w:tc>
        <w:tc>
          <w:tcPr>
            <w:tcW w:w="6299" w:type="dxa"/>
          </w:tcPr>
          <w:p w14:paraId="73E1ADCD" w14:textId="77777777" w:rsidR="002157F8" w:rsidRPr="003C6873" w:rsidRDefault="002157F8" w:rsidP="002E4ABE">
            <w:pPr>
              <w:tabs>
                <w:tab w:val="left" w:pos="284"/>
              </w:tabs>
              <w:spacing w:before="0" w:after="0"/>
              <w:rPr>
                <w:rFonts w:eastAsia="Calibri"/>
                <w:szCs w:val="22"/>
                <w:lang w:eastAsia="en-US"/>
              </w:rPr>
            </w:pPr>
            <w:r w:rsidRPr="003C6873">
              <w:rPr>
                <w:rFonts w:eastAsia="Calibri"/>
                <w:szCs w:val="22"/>
                <w:lang w:eastAsia="en-US"/>
              </w:rPr>
              <w:t>Dělnická 1875/59, 405 02 Děčín</w:t>
            </w:r>
          </w:p>
        </w:tc>
      </w:tr>
      <w:tr w:rsidR="002157F8" w:rsidRPr="003C6873" w14:paraId="72ACE031" w14:textId="77777777" w:rsidTr="0063624C">
        <w:trPr>
          <w:trHeight w:val="227"/>
        </w:trPr>
        <w:tc>
          <w:tcPr>
            <w:tcW w:w="2693" w:type="dxa"/>
          </w:tcPr>
          <w:p w14:paraId="22F1EF38" w14:textId="77777777" w:rsidR="002157F8" w:rsidRPr="003C6873" w:rsidRDefault="002157F8" w:rsidP="002E4ABE">
            <w:pPr>
              <w:spacing w:before="0" w:after="0"/>
              <w:jc w:val="right"/>
              <w:rPr>
                <w:szCs w:val="22"/>
              </w:rPr>
            </w:pPr>
            <w:r w:rsidRPr="003C6873">
              <w:rPr>
                <w:szCs w:val="22"/>
              </w:rPr>
              <w:t>IČO:</w:t>
            </w:r>
          </w:p>
        </w:tc>
        <w:tc>
          <w:tcPr>
            <w:tcW w:w="6299" w:type="dxa"/>
          </w:tcPr>
          <w:p w14:paraId="3672F1A4" w14:textId="77777777" w:rsidR="002157F8" w:rsidRPr="003C6873" w:rsidRDefault="002157F8" w:rsidP="002E4ABE">
            <w:pPr>
              <w:spacing w:before="0" w:after="0"/>
              <w:rPr>
                <w:szCs w:val="22"/>
              </w:rPr>
            </w:pPr>
            <w:r w:rsidRPr="003C6873">
              <w:rPr>
                <w:szCs w:val="22"/>
              </w:rPr>
              <w:t>622 40 935</w:t>
            </w:r>
          </w:p>
        </w:tc>
      </w:tr>
      <w:tr w:rsidR="002157F8" w:rsidRPr="003C6873" w14:paraId="1F0D10CD" w14:textId="77777777" w:rsidTr="0063624C">
        <w:trPr>
          <w:trHeight w:val="227"/>
        </w:trPr>
        <w:tc>
          <w:tcPr>
            <w:tcW w:w="2693" w:type="dxa"/>
          </w:tcPr>
          <w:p w14:paraId="6D2199CE" w14:textId="77777777" w:rsidR="002157F8" w:rsidRPr="003C6873" w:rsidRDefault="002157F8" w:rsidP="002E4ABE">
            <w:pPr>
              <w:spacing w:before="0" w:after="0"/>
              <w:jc w:val="right"/>
              <w:rPr>
                <w:szCs w:val="22"/>
              </w:rPr>
            </w:pPr>
            <w:r w:rsidRPr="003C6873">
              <w:rPr>
                <w:szCs w:val="22"/>
              </w:rPr>
              <w:t>DIČ:</w:t>
            </w:r>
          </w:p>
        </w:tc>
        <w:tc>
          <w:tcPr>
            <w:tcW w:w="6299" w:type="dxa"/>
          </w:tcPr>
          <w:p w14:paraId="3D166427" w14:textId="77777777" w:rsidR="002157F8" w:rsidRPr="003C6873" w:rsidRDefault="002157F8" w:rsidP="002E4ABE">
            <w:pPr>
              <w:spacing w:before="0" w:after="0"/>
              <w:rPr>
                <w:bCs/>
                <w:szCs w:val="22"/>
              </w:rPr>
            </w:pPr>
            <w:r w:rsidRPr="003C6873">
              <w:rPr>
                <w:szCs w:val="22"/>
              </w:rPr>
              <w:t>CZ62240935</w:t>
            </w:r>
          </w:p>
        </w:tc>
      </w:tr>
      <w:tr w:rsidR="002157F8" w:rsidRPr="003C6873" w14:paraId="04B306D7" w14:textId="77777777" w:rsidTr="0063624C">
        <w:trPr>
          <w:trHeight w:val="227"/>
        </w:trPr>
        <w:tc>
          <w:tcPr>
            <w:tcW w:w="2693" w:type="dxa"/>
          </w:tcPr>
          <w:p w14:paraId="534A39C6" w14:textId="77777777" w:rsidR="002157F8" w:rsidRPr="003C6873" w:rsidRDefault="002157F8" w:rsidP="002E4ABE">
            <w:pPr>
              <w:spacing w:before="0" w:after="0"/>
              <w:jc w:val="right"/>
              <w:rPr>
                <w:rFonts w:eastAsia="Calibri"/>
                <w:szCs w:val="22"/>
                <w:shd w:val="clear" w:color="auto" w:fill="FFFF00"/>
                <w:lang w:eastAsia="en-US"/>
              </w:rPr>
            </w:pPr>
            <w:r w:rsidRPr="003C6873">
              <w:rPr>
                <w:rFonts w:eastAsia="Calibri"/>
                <w:bCs/>
                <w:szCs w:val="22"/>
                <w:lang w:eastAsia="en-US"/>
              </w:rPr>
              <w:t>registrace:</w:t>
            </w:r>
          </w:p>
        </w:tc>
        <w:tc>
          <w:tcPr>
            <w:tcW w:w="6299" w:type="dxa"/>
          </w:tcPr>
          <w:p w14:paraId="61974EB3" w14:textId="77777777" w:rsidR="002157F8" w:rsidRPr="003C6873" w:rsidRDefault="002157F8" w:rsidP="002E4ABE">
            <w:pPr>
              <w:spacing w:before="0" w:after="0"/>
              <w:jc w:val="left"/>
              <w:rPr>
                <w:bCs/>
                <w:szCs w:val="22"/>
              </w:rPr>
            </w:pPr>
            <w:r w:rsidRPr="003C6873">
              <w:rPr>
                <w:bCs/>
                <w:szCs w:val="22"/>
              </w:rPr>
              <w:t>Krajský soud v Ústí nad Labem, sp. zn. B 651</w:t>
            </w:r>
          </w:p>
        </w:tc>
      </w:tr>
      <w:tr w:rsidR="002157F8" w:rsidRPr="003C6873" w14:paraId="76AD8E92" w14:textId="77777777" w:rsidTr="0063624C">
        <w:trPr>
          <w:trHeight w:val="227"/>
        </w:trPr>
        <w:tc>
          <w:tcPr>
            <w:tcW w:w="2693" w:type="dxa"/>
          </w:tcPr>
          <w:p w14:paraId="631A2977" w14:textId="77777777" w:rsidR="002157F8" w:rsidRPr="003C6873" w:rsidRDefault="002157F8" w:rsidP="002E4ABE">
            <w:pPr>
              <w:spacing w:before="0" w:after="360"/>
              <w:jc w:val="right"/>
              <w:rPr>
                <w:rFonts w:eastAsia="Calibri"/>
                <w:bCs/>
                <w:color w:val="000000"/>
                <w:szCs w:val="22"/>
                <w:lang w:eastAsia="en-US"/>
              </w:rPr>
            </w:pPr>
            <w:r w:rsidRPr="003C6873">
              <w:rPr>
                <w:rFonts w:eastAsia="Calibri"/>
                <w:bCs/>
                <w:color w:val="000000"/>
                <w:szCs w:val="22"/>
                <w:lang w:eastAsia="en-US"/>
              </w:rPr>
              <w:t>zastoupená:</w:t>
            </w:r>
          </w:p>
        </w:tc>
        <w:tc>
          <w:tcPr>
            <w:tcW w:w="6299" w:type="dxa"/>
          </w:tcPr>
          <w:p w14:paraId="3BB054AF" w14:textId="4D7780E7" w:rsidR="002157F8" w:rsidRPr="003C6873" w:rsidRDefault="00FB0C4C" w:rsidP="002E4ABE">
            <w:pPr>
              <w:spacing w:before="0" w:after="360"/>
              <w:ind w:left="283" w:hanging="283"/>
              <w:rPr>
                <w:szCs w:val="22"/>
              </w:rPr>
            </w:pPr>
            <w:r w:rsidRPr="003C6873">
              <w:rPr>
                <w:szCs w:val="22"/>
              </w:rPr>
              <w:t>[</w:t>
            </w:r>
            <w:r w:rsidRPr="003C6873">
              <w:rPr>
                <w:szCs w:val="22"/>
                <w:highlight w:val="lightGray"/>
              </w:rPr>
              <w:t>…</w:t>
            </w:r>
            <w:r w:rsidRPr="003C6873">
              <w:rPr>
                <w:szCs w:val="22"/>
              </w:rPr>
              <w:t>]</w:t>
            </w:r>
          </w:p>
        </w:tc>
      </w:tr>
    </w:tbl>
    <w:p w14:paraId="7B435E70" w14:textId="77777777" w:rsidR="002157F8" w:rsidRPr="003C6873" w:rsidRDefault="002157F8" w:rsidP="002E4ABE">
      <w:pPr>
        <w:tabs>
          <w:tab w:val="left" w:pos="284"/>
        </w:tabs>
        <w:spacing w:before="0" w:after="360"/>
        <w:jc w:val="left"/>
        <w:rPr>
          <w:rFonts w:eastAsia="Calibri"/>
          <w:szCs w:val="22"/>
          <w:lang w:eastAsia="en-US"/>
        </w:rPr>
      </w:pPr>
      <w:r w:rsidRPr="003C6873">
        <w:rPr>
          <w:rFonts w:eastAsia="Calibri"/>
          <w:szCs w:val="22"/>
          <w:lang w:eastAsia="en-US"/>
        </w:rPr>
        <w:t>dále jen „</w:t>
      </w:r>
      <w:r w:rsidRPr="003C6873">
        <w:rPr>
          <w:rFonts w:eastAsia="Calibri"/>
          <w:b/>
          <w:szCs w:val="22"/>
          <w:lang w:eastAsia="en-US"/>
        </w:rPr>
        <w:t>objednatel</w:t>
      </w:r>
      <w:r w:rsidRPr="003C6873">
        <w:rPr>
          <w:rFonts w:eastAsia="Calibri"/>
          <w:szCs w:val="22"/>
          <w:lang w:eastAsia="en-US"/>
        </w:rPr>
        <w:t>“ na straně jedné</w:t>
      </w:r>
    </w:p>
    <w:p w14:paraId="628AE200" w14:textId="77777777" w:rsidR="002157F8" w:rsidRPr="003C6873" w:rsidRDefault="002157F8" w:rsidP="002E4ABE">
      <w:pPr>
        <w:tabs>
          <w:tab w:val="left" w:pos="0"/>
        </w:tabs>
        <w:spacing w:before="0" w:after="360"/>
        <w:ind w:left="283" w:hanging="283"/>
        <w:jc w:val="left"/>
        <w:rPr>
          <w:szCs w:val="22"/>
        </w:rPr>
      </w:pPr>
      <w:r w:rsidRPr="003C6873">
        <w:rPr>
          <w:szCs w:val="22"/>
        </w:rPr>
        <w:t>a</w:t>
      </w:r>
    </w:p>
    <w:p w14:paraId="050D08D3" w14:textId="77777777" w:rsidR="002157F8" w:rsidRPr="003C6873" w:rsidRDefault="002157F8" w:rsidP="002E4ABE">
      <w:pPr>
        <w:spacing w:before="0" w:after="360"/>
        <w:rPr>
          <w:spacing w:val="-2"/>
          <w:szCs w:val="22"/>
        </w:rPr>
      </w:pPr>
      <w:r w:rsidRPr="003C6873">
        <w:rPr>
          <w:b/>
          <w:spacing w:val="-2"/>
          <w:szCs w:val="22"/>
        </w:rPr>
        <w:t>Zhotovitel</w:t>
      </w:r>
      <w:r w:rsidRPr="003C6873">
        <w:rPr>
          <w:spacing w:val="-2"/>
          <w:szCs w:val="22"/>
        </w:rPr>
        <w:t xml:space="preserve">: </w:t>
      </w:r>
      <w:r w:rsidRPr="003C6873">
        <w:rPr>
          <w:spacing w:val="-2"/>
          <w:szCs w:val="22"/>
        </w:rPr>
        <w:br/>
      </w:r>
      <w:r w:rsidRPr="003C6873">
        <w:rPr>
          <w:spacing w:val="-2"/>
          <w:szCs w:val="22"/>
          <w:highlight w:val="cyan"/>
        </w:rPr>
        <w:t>[v případě společné účasti dodavatelů lze označení zhotovitele i podpisovou část smlouvy příslušným způsobem upravit – tato poznámka bude před podpisem této smlouvy ze strany zhotovitele vypuštěna]</w:t>
      </w:r>
    </w:p>
    <w:tbl>
      <w:tblPr>
        <w:tblW w:w="0" w:type="auto"/>
        <w:tblInd w:w="250" w:type="dxa"/>
        <w:tblLayout w:type="fixed"/>
        <w:tblCellMar>
          <w:left w:w="170" w:type="dxa"/>
          <w:right w:w="170" w:type="dxa"/>
        </w:tblCellMar>
        <w:tblLook w:val="0000" w:firstRow="0" w:lastRow="0" w:firstColumn="0" w:lastColumn="0" w:noHBand="0" w:noVBand="0"/>
      </w:tblPr>
      <w:tblGrid>
        <w:gridCol w:w="2693"/>
        <w:gridCol w:w="6299"/>
      </w:tblGrid>
      <w:tr w:rsidR="002157F8" w:rsidRPr="003C6873" w14:paraId="379AAF93" w14:textId="77777777" w:rsidTr="0063624C">
        <w:trPr>
          <w:trHeight w:val="227"/>
        </w:trPr>
        <w:tc>
          <w:tcPr>
            <w:tcW w:w="2693" w:type="dxa"/>
          </w:tcPr>
          <w:p w14:paraId="60182C90" w14:textId="77777777" w:rsidR="002157F8" w:rsidRPr="003C6873" w:rsidRDefault="002157F8" w:rsidP="002E4ABE">
            <w:pPr>
              <w:spacing w:before="0" w:after="0"/>
              <w:jc w:val="right"/>
              <w:rPr>
                <w:szCs w:val="22"/>
                <w:shd w:val="clear" w:color="auto" w:fill="FFFF00"/>
              </w:rPr>
            </w:pPr>
            <w:r w:rsidRPr="003C6873">
              <w:rPr>
                <w:szCs w:val="22"/>
              </w:rPr>
              <w:t>obchodní firma/jméno:</w:t>
            </w:r>
          </w:p>
        </w:tc>
        <w:tc>
          <w:tcPr>
            <w:tcW w:w="6299" w:type="dxa"/>
          </w:tcPr>
          <w:p w14:paraId="1A728D12" w14:textId="77777777" w:rsidR="002157F8" w:rsidRPr="003C6873" w:rsidRDefault="002157F8" w:rsidP="002E4ABE">
            <w:pPr>
              <w:spacing w:before="0" w:after="0"/>
              <w:jc w:val="left"/>
              <w:rPr>
                <w:szCs w:val="22"/>
              </w:rPr>
            </w:pPr>
            <w:r w:rsidRPr="003C6873">
              <w:rPr>
                <w:szCs w:val="22"/>
              </w:rPr>
              <w:t>[</w:t>
            </w:r>
            <w:r w:rsidRPr="003C6873">
              <w:rPr>
                <w:szCs w:val="22"/>
                <w:highlight w:val="cyan"/>
              </w:rPr>
              <w:t>…</w:t>
            </w:r>
            <w:r w:rsidRPr="003C6873">
              <w:rPr>
                <w:szCs w:val="22"/>
              </w:rPr>
              <w:t>]</w:t>
            </w:r>
          </w:p>
        </w:tc>
      </w:tr>
      <w:tr w:rsidR="002157F8" w:rsidRPr="003C6873" w14:paraId="519AB37D" w14:textId="77777777" w:rsidTr="0063624C">
        <w:trPr>
          <w:trHeight w:val="227"/>
        </w:trPr>
        <w:tc>
          <w:tcPr>
            <w:tcW w:w="2693" w:type="dxa"/>
          </w:tcPr>
          <w:p w14:paraId="444E718B" w14:textId="77777777" w:rsidR="002157F8" w:rsidRPr="003C6873" w:rsidRDefault="002157F8" w:rsidP="002E4ABE">
            <w:pPr>
              <w:spacing w:before="0" w:after="0"/>
              <w:jc w:val="right"/>
              <w:rPr>
                <w:szCs w:val="22"/>
                <w:shd w:val="clear" w:color="auto" w:fill="FFFF00"/>
              </w:rPr>
            </w:pPr>
            <w:r w:rsidRPr="003C6873">
              <w:rPr>
                <w:szCs w:val="22"/>
              </w:rPr>
              <w:t>se sídlem:</w:t>
            </w:r>
          </w:p>
        </w:tc>
        <w:tc>
          <w:tcPr>
            <w:tcW w:w="6299" w:type="dxa"/>
          </w:tcPr>
          <w:p w14:paraId="1066C4DB" w14:textId="77777777" w:rsidR="002157F8" w:rsidRPr="003C6873" w:rsidRDefault="002157F8" w:rsidP="002E4ABE">
            <w:pPr>
              <w:spacing w:before="0" w:after="0"/>
              <w:jc w:val="left"/>
              <w:rPr>
                <w:szCs w:val="22"/>
              </w:rPr>
            </w:pPr>
            <w:r w:rsidRPr="003C6873">
              <w:rPr>
                <w:szCs w:val="22"/>
              </w:rPr>
              <w:t>[</w:t>
            </w:r>
            <w:r w:rsidRPr="003C6873">
              <w:rPr>
                <w:szCs w:val="22"/>
                <w:highlight w:val="cyan"/>
              </w:rPr>
              <w:t>…</w:t>
            </w:r>
            <w:r w:rsidRPr="003C6873">
              <w:rPr>
                <w:szCs w:val="22"/>
              </w:rPr>
              <w:t>]</w:t>
            </w:r>
          </w:p>
        </w:tc>
      </w:tr>
      <w:tr w:rsidR="002157F8" w:rsidRPr="003C6873" w14:paraId="491DB1C5" w14:textId="77777777" w:rsidTr="0063624C">
        <w:trPr>
          <w:trHeight w:val="227"/>
        </w:trPr>
        <w:tc>
          <w:tcPr>
            <w:tcW w:w="2693" w:type="dxa"/>
          </w:tcPr>
          <w:p w14:paraId="36E4A983" w14:textId="77777777" w:rsidR="002157F8" w:rsidRPr="003C6873" w:rsidRDefault="002157F8" w:rsidP="002E4ABE">
            <w:pPr>
              <w:spacing w:before="0" w:after="0"/>
              <w:jc w:val="right"/>
              <w:rPr>
                <w:szCs w:val="22"/>
                <w:shd w:val="clear" w:color="auto" w:fill="FFFF00"/>
              </w:rPr>
            </w:pPr>
            <w:r w:rsidRPr="003C6873">
              <w:rPr>
                <w:szCs w:val="22"/>
              </w:rPr>
              <w:t>IČO/dat. nar.:</w:t>
            </w:r>
          </w:p>
        </w:tc>
        <w:tc>
          <w:tcPr>
            <w:tcW w:w="6299" w:type="dxa"/>
          </w:tcPr>
          <w:p w14:paraId="7D47DE07" w14:textId="77777777" w:rsidR="002157F8" w:rsidRPr="003C6873" w:rsidRDefault="002157F8" w:rsidP="002E4ABE">
            <w:pPr>
              <w:spacing w:before="0" w:after="0"/>
              <w:jc w:val="left"/>
              <w:rPr>
                <w:szCs w:val="22"/>
              </w:rPr>
            </w:pPr>
            <w:r w:rsidRPr="003C6873">
              <w:rPr>
                <w:szCs w:val="22"/>
              </w:rPr>
              <w:t>[</w:t>
            </w:r>
            <w:r w:rsidRPr="003C6873">
              <w:rPr>
                <w:szCs w:val="22"/>
                <w:highlight w:val="cyan"/>
              </w:rPr>
              <w:t>…</w:t>
            </w:r>
            <w:r w:rsidRPr="003C6873">
              <w:rPr>
                <w:szCs w:val="22"/>
              </w:rPr>
              <w:t>]</w:t>
            </w:r>
          </w:p>
        </w:tc>
      </w:tr>
      <w:tr w:rsidR="002157F8" w:rsidRPr="003C6873" w14:paraId="7080B279" w14:textId="77777777" w:rsidTr="0063624C">
        <w:trPr>
          <w:trHeight w:val="227"/>
        </w:trPr>
        <w:tc>
          <w:tcPr>
            <w:tcW w:w="2693" w:type="dxa"/>
          </w:tcPr>
          <w:p w14:paraId="1339BCE5" w14:textId="77777777" w:rsidR="002157F8" w:rsidRPr="003C6873" w:rsidRDefault="002157F8" w:rsidP="002E4ABE">
            <w:pPr>
              <w:spacing w:before="0" w:after="0"/>
              <w:jc w:val="right"/>
              <w:rPr>
                <w:szCs w:val="22"/>
                <w:shd w:val="clear" w:color="auto" w:fill="FFFF00"/>
              </w:rPr>
            </w:pPr>
            <w:r w:rsidRPr="003C6873">
              <w:rPr>
                <w:szCs w:val="22"/>
              </w:rPr>
              <w:t>DIČ:</w:t>
            </w:r>
          </w:p>
        </w:tc>
        <w:tc>
          <w:tcPr>
            <w:tcW w:w="6299" w:type="dxa"/>
          </w:tcPr>
          <w:p w14:paraId="29104701" w14:textId="77777777" w:rsidR="002157F8" w:rsidRPr="003C6873" w:rsidRDefault="002157F8" w:rsidP="002E4ABE">
            <w:pPr>
              <w:spacing w:before="0" w:after="0"/>
              <w:jc w:val="left"/>
              <w:rPr>
                <w:bCs/>
                <w:szCs w:val="22"/>
              </w:rPr>
            </w:pPr>
            <w:r w:rsidRPr="003C6873">
              <w:rPr>
                <w:szCs w:val="22"/>
              </w:rPr>
              <w:t>[</w:t>
            </w:r>
            <w:r w:rsidRPr="003C6873">
              <w:rPr>
                <w:szCs w:val="22"/>
                <w:highlight w:val="cyan"/>
              </w:rPr>
              <w:t>…</w:t>
            </w:r>
            <w:r w:rsidRPr="003C6873">
              <w:rPr>
                <w:szCs w:val="22"/>
              </w:rPr>
              <w:t>]</w:t>
            </w:r>
          </w:p>
        </w:tc>
      </w:tr>
      <w:tr w:rsidR="002157F8" w:rsidRPr="003C6873" w14:paraId="52EE70B4" w14:textId="77777777" w:rsidTr="0063624C">
        <w:trPr>
          <w:trHeight w:val="227"/>
        </w:trPr>
        <w:tc>
          <w:tcPr>
            <w:tcW w:w="2693" w:type="dxa"/>
          </w:tcPr>
          <w:p w14:paraId="144BC63E" w14:textId="77777777" w:rsidR="002157F8" w:rsidRPr="003C6873" w:rsidRDefault="002157F8" w:rsidP="002E4ABE">
            <w:pPr>
              <w:spacing w:before="0" w:after="0"/>
              <w:jc w:val="right"/>
              <w:rPr>
                <w:rFonts w:eastAsia="Calibri"/>
                <w:szCs w:val="22"/>
                <w:shd w:val="clear" w:color="auto" w:fill="FFFF00"/>
                <w:lang w:eastAsia="en-US"/>
              </w:rPr>
            </w:pPr>
            <w:r w:rsidRPr="003C6873">
              <w:rPr>
                <w:rFonts w:eastAsia="Calibri"/>
                <w:bCs/>
                <w:szCs w:val="22"/>
                <w:lang w:eastAsia="en-US"/>
              </w:rPr>
              <w:t>registrace:</w:t>
            </w:r>
          </w:p>
        </w:tc>
        <w:tc>
          <w:tcPr>
            <w:tcW w:w="6299" w:type="dxa"/>
          </w:tcPr>
          <w:p w14:paraId="3A00FCC9" w14:textId="77777777" w:rsidR="002157F8" w:rsidRPr="003C6873" w:rsidRDefault="002157F8" w:rsidP="002E4ABE">
            <w:pPr>
              <w:spacing w:before="0" w:after="0"/>
              <w:jc w:val="left"/>
              <w:rPr>
                <w:bCs/>
                <w:szCs w:val="22"/>
              </w:rPr>
            </w:pPr>
            <w:r w:rsidRPr="003C6873">
              <w:rPr>
                <w:szCs w:val="22"/>
              </w:rPr>
              <w:t>[</w:t>
            </w:r>
            <w:r w:rsidRPr="003C6873">
              <w:rPr>
                <w:szCs w:val="22"/>
                <w:highlight w:val="cyan"/>
              </w:rPr>
              <w:t>…</w:t>
            </w:r>
            <w:r w:rsidRPr="003C6873">
              <w:rPr>
                <w:szCs w:val="22"/>
              </w:rPr>
              <w:t>]</w:t>
            </w:r>
          </w:p>
        </w:tc>
      </w:tr>
      <w:tr w:rsidR="002157F8" w:rsidRPr="003C6873" w14:paraId="26C56D5B" w14:textId="77777777" w:rsidTr="0063624C">
        <w:trPr>
          <w:trHeight w:val="227"/>
        </w:trPr>
        <w:tc>
          <w:tcPr>
            <w:tcW w:w="2693" w:type="dxa"/>
          </w:tcPr>
          <w:p w14:paraId="20668062" w14:textId="77777777" w:rsidR="002157F8" w:rsidRPr="003C6873" w:rsidRDefault="002157F8" w:rsidP="002E4ABE">
            <w:pPr>
              <w:spacing w:before="0" w:after="360"/>
              <w:jc w:val="right"/>
              <w:rPr>
                <w:rFonts w:eastAsia="Calibri"/>
                <w:szCs w:val="22"/>
                <w:shd w:val="clear" w:color="auto" w:fill="FFFF00"/>
                <w:lang w:eastAsia="en-US"/>
              </w:rPr>
            </w:pPr>
            <w:r w:rsidRPr="003C6873">
              <w:rPr>
                <w:rFonts w:eastAsia="Calibri"/>
                <w:bCs/>
                <w:szCs w:val="22"/>
                <w:lang w:eastAsia="en-US"/>
              </w:rPr>
              <w:t>zastoupen(á):</w:t>
            </w:r>
          </w:p>
        </w:tc>
        <w:tc>
          <w:tcPr>
            <w:tcW w:w="6299" w:type="dxa"/>
          </w:tcPr>
          <w:p w14:paraId="17580506" w14:textId="77777777" w:rsidR="002157F8" w:rsidRPr="003C6873" w:rsidRDefault="002157F8" w:rsidP="002E4ABE">
            <w:pPr>
              <w:spacing w:before="0" w:after="360"/>
              <w:jc w:val="left"/>
              <w:rPr>
                <w:szCs w:val="22"/>
              </w:rPr>
            </w:pPr>
            <w:r w:rsidRPr="003C6873">
              <w:rPr>
                <w:szCs w:val="22"/>
              </w:rPr>
              <w:t>[</w:t>
            </w:r>
            <w:r w:rsidRPr="003C6873">
              <w:rPr>
                <w:szCs w:val="22"/>
                <w:highlight w:val="cyan"/>
              </w:rPr>
              <w:t>…</w:t>
            </w:r>
            <w:r w:rsidRPr="003C6873">
              <w:rPr>
                <w:szCs w:val="22"/>
              </w:rPr>
              <w:t>]</w:t>
            </w:r>
          </w:p>
        </w:tc>
      </w:tr>
    </w:tbl>
    <w:p w14:paraId="7F00FC0B" w14:textId="77777777" w:rsidR="002157F8" w:rsidRPr="003C6873" w:rsidRDefault="002157F8" w:rsidP="002E4ABE">
      <w:pPr>
        <w:tabs>
          <w:tab w:val="left" w:pos="2340"/>
        </w:tabs>
        <w:spacing w:before="0" w:after="360"/>
        <w:jc w:val="left"/>
        <w:rPr>
          <w:rFonts w:eastAsia="Calibri"/>
          <w:szCs w:val="22"/>
          <w:lang w:eastAsia="en-US"/>
        </w:rPr>
      </w:pPr>
      <w:r w:rsidRPr="003C6873">
        <w:rPr>
          <w:rFonts w:eastAsia="Calibri"/>
          <w:szCs w:val="22"/>
          <w:lang w:eastAsia="en-US"/>
        </w:rPr>
        <w:t>dále jen „</w:t>
      </w:r>
      <w:r w:rsidRPr="003C6873">
        <w:rPr>
          <w:rFonts w:eastAsia="Calibri"/>
          <w:b/>
          <w:szCs w:val="22"/>
          <w:lang w:eastAsia="en-US"/>
        </w:rPr>
        <w:t>zhotovitel</w:t>
      </w:r>
      <w:r w:rsidRPr="003C6873">
        <w:rPr>
          <w:rFonts w:eastAsia="Calibri"/>
          <w:szCs w:val="22"/>
          <w:lang w:eastAsia="en-US"/>
        </w:rPr>
        <w:t>“ na straně druhé</w:t>
      </w:r>
    </w:p>
    <w:p w14:paraId="63D236D8" w14:textId="326686A4" w:rsidR="002157F8" w:rsidRPr="003C6873" w:rsidRDefault="002157F8" w:rsidP="002E4ABE">
      <w:pPr>
        <w:spacing w:before="0" w:after="360"/>
        <w:jc w:val="center"/>
        <w:rPr>
          <w:rFonts w:eastAsia="Calibri"/>
          <w:szCs w:val="22"/>
          <w:lang w:eastAsia="en-US"/>
        </w:rPr>
      </w:pPr>
      <w:r w:rsidRPr="003C6873">
        <w:rPr>
          <w:rFonts w:eastAsia="Calibri"/>
          <w:szCs w:val="22"/>
          <w:lang w:eastAsia="en-US"/>
        </w:rPr>
        <w:t xml:space="preserve">uzavírají tuto smlouvu o dílo ve smyslu ustanovení § 2586 a násl. zákona </w:t>
      </w:r>
      <w:r w:rsidRPr="003C6873">
        <w:rPr>
          <w:rFonts w:eastAsia="Calibri"/>
          <w:szCs w:val="22"/>
          <w:lang w:eastAsia="en-US"/>
        </w:rPr>
        <w:br/>
        <w:t>č. 89/2012 Sb., občanského zákoníku, ve znění pozdějších předpisů (dále jen „</w:t>
      </w:r>
      <w:r w:rsidRPr="003C6873">
        <w:rPr>
          <w:rFonts w:eastAsia="Calibri"/>
          <w:b/>
          <w:szCs w:val="22"/>
          <w:lang w:eastAsia="en-US"/>
        </w:rPr>
        <w:t>občanský zákoník</w:t>
      </w:r>
      <w:r w:rsidRPr="003C6873">
        <w:rPr>
          <w:rFonts w:eastAsia="Calibri"/>
          <w:szCs w:val="22"/>
          <w:lang w:eastAsia="en-US"/>
        </w:rPr>
        <w:t>“):</w:t>
      </w:r>
    </w:p>
    <w:p w14:paraId="128ED842" w14:textId="77777777" w:rsidR="002157F8" w:rsidRPr="003C6873" w:rsidRDefault="002157F8" w:rsidP="002E4ABE">
      <w:pPr>
        <w:pStyle w:val="Nadpis2"/>
        <w:numPr>
          <w:ilvl w:val="0"/>
          <w:numId w:val="2"/>
        </w:numPr>
        <w:tabs>
          <w:tab w:val="clear" w:pos="0"/>
          <w:tab w:val="num" w:pos="360"/>
        </w:tabs>
        <w:spacing w:before="0" w:after="360" w:line="240" w:lineRule="auto"/>
        <w:ind w:left="432" w:hanging="432"/>
        <w:rPr>
          <w:sz w:val="22"/>
          <w:szCs w:val="22"/>
        </w:rPr>
      </w:pPr>
      <w:r w:rsidRPr="003C6873">
        <w:rPr>
          <w:sz w:val="22"/>
          <w:szCs w:val="22"/>
        </w:rPr>
        <w:t>Předmět smlouvy</w:t>
      </w:r>
    </w:p>
    <w:p w14:paraId="400C2F2D" w14:textId="2FC91013" w:rsidR="002157F8" w:rsidRPr="003C6873" w:rsidRDefault="002157F8" w:rsidP="002E4ABE">
      <w:pPr>
        <w:numPr>
          <w:ilvl w:val="1"/>
          <w:numId w:val="2"/>
        </w:numPr>
        <w:suppressAutoHyphens/>
        <w:autoSpaceDN/>
        <w:adjustRightInd/>
        <w:spacing w:before="0" w:after="360"/>
        <w:rPr>
          <w:spacing w:val="-2"/>
          <w:szCs w:val="22"/>
        </w:rPr>
      </w:pPr>
      <w:r w:rsidRPr="003C6873">
        <w:rPr>
          <w:spacing w:val="-2"/>
          <w:szCs w:val="22"/>
        </w:rPr>
        <w:t>Tato smlouva byla uzavřena v zadávacím řízení na veřejnou zakázku „Rychlodobíjecí stanice a</w:t>
      </w:r>
      <w:r w:rsidR="002E4ABE" w:rsidRPr="003C6873">
        <w:rPr>
          <w:spacing w:val="-2"/>
          <w:szCs w:val="22"/>
        </w:rPr>
        <w:t> </w:t>
      </w:r>
      <w:r w:rsidRPr="003C6873">
        <w:rPr>
          <w:spacing w:val="-2"/>
          <w:szCs w:val="22"/>
        </w:rPr>
        <w:t>dobíjecí infrastruktura“, kterého se objednatel účastnil jako zadavatel a zhotovitel jako dodavatel (dále jen „</w:t>
      </w:r>
      <w:r w:rsidRPr="003C6873">
        <w:rPr>
          <w:b/>
          <w:bCs/>
          <w:spacing w:val="-2"/>
          <w:szCs w:val="22"/>
        </w:rPr>
        <w:t>veřejná zakázka</w:t>
      </w:r>
      <w:r w:rsidRPr="003C6873">
        <w:rPr>
          <w:spacing w:val="-2"/>
          <w:szCs w:val="22"/>
        </w:rPr>
        <w:t>“).</w:t>
      </w:r>
    </w:p>
    <w:p w14:paraId="6F6F214C" w14:textId="1A3DD156" w:rsidR="00A60A13" w:rsidRPr="00D26A22" w:rsidRDefault="002157F8" w:rsidP="00D26A22">
      <w:pPr>
        <w:numPr>
          <w:ilvl w:val="1"/>
          <w:numId w:val="2"/>
        </w:numPr>
        <w:suppressAutoHyphens/>
        <w:autoSpaceDN/>
        <w:adjustRightInd/>
        <w:spacing w:before="0" w:after="360"/>
        <w:rPr>
          <w:spacing w:val="-2"/>
          <w:szCs w:val="22"/>
        </w:rPr>
      </w:pPr>
      <w:r w:rsidRPr="00D26A22">
        <w:rPr>
          <w:spacing w:val="-2"/>
          <w:szCs w:val="22"/>
        </w:rPr>
        <w:t xml:space="preserve">Objednatel má v úmyslu realizovat projekt výstavby rychlodobíjecí stanice a dobíjecí infrastruktury v areálu objednatele </w:t>
      </w:r>
      <w:r w:rsidRPr="00D26A22">
        <w:rPr>
          <w:spacing w:val="-4"/>
        </w:rPr>
        <w:t>na adrese Dělnická 106, 405 02 Děčín</w:t>
      </w:r>
      <w:r w:rsidR="00A60A13" w:rsidRPr="00D26A22">
        <w:rPr>
          <w:spacing w:val="-4"/>
        </w:rPr>
        <w:t xml:space="preserve"> (dále také „</w:t>
      </w:r>
      <w:r w:rsidR="00A60A13" w:rsidRPr="00D26A22">
        <w:rPr>
          <w:b/>
          <w:bCs/>
          <w:spacing w:val="-4"/>
        </w:rPr>
        <w:t>stavba</w:t>
      </w:r>
      <w:r w:rsidR="00A60A13" w:rsidRPr="00D26A22">
        <w:rPr>
          <w:spacing w:val="-4"/>
        </w:rPr>
        <w:t>“)</w:t>
      </w:r>
      <w:r w:rsidRPr="00D26A22">
        <w:rPr>
          <w:spacing w:val="-4"/>
        </w:rPr>
        <w:t xml:space="preserve">, a to </w:t>
      </w:r>
      <w:r w:rsidR="00A2253C" w:rsidRPr="00D26A22">
        <w:rPr>
          <w:spacing w:val="-4"/>
        </w:rPr>
        <w:t>v rozsahu výkaz</w:t>
      </w:r>
      <w:r w:rsidR="008E2F0E" w:rsidRPr="00D26A22">
        <w:rPr>
          <w:spacing w:val="-4"/>
        </w:rPr>
        <w:t>ů</w:t>
      </w:r>
      <w:r w:rsidR="00A2253C" w:rsidRPr="00D26A22">
        <w:rPr>
          <w:spacing w:val="-4"/>
        </w:rPr>
        <w:t xml:space="preserve"> výměr, kter</w:t>
      </w:r>
      <w:r w:rsidR="008E2F0E" w:rsidRPr="00D26A22">
        <w:rPr>
          <w:spacing w:val="-4"/>
        </w:rPr>
        <w:t>é</w:t>
      </w:r>
      <w:r w:rsidR="00A2253C" w:rsidRPr="00D26A22">
        <w:rPr>
          <w:spacing w:val="-4"/>
        </w:rPr>
        <w:t xml:space="preserve"> j</w:t>
      </w:r>
      <w:r w:rsidR="008E2F0E" w:rsidRPr="00D26A22">
        <w:rPr>
          <w:spacing w:val="-4"/>
        </w:rPr>
        <w:t>sou</w:t>
      </w:r>
      <w:r w:rsidR="00A2253C" w:rsidRPr="00D26A22">
        <w:rPr>
          <w:spacing w:val="-4"/>
        </w:rPr>
        <w:t xml:space="preserve"> </w:t>
      </w:r>
      <w:r w:rsidR="00A2253C" w:rsidRPr="00D26A22">
        <w:rPr>
          <w:spacing w:val="-4"/>
          <w:u w:val="single"/>
        </w:rPr>
        <w:t>přílohou č. 1</w:t>
      </w:r>
      <w:r w:rsidR="005A31AC" w:rsidRPr="00D26A22">
        <w:rPr>
          <w:spacing w:val="-4"/>
          <w:u w:val="single"/>
        </w:rPr>
        <w:t xml:space="preserve"> a 2</w:t>
      </w:r>
      <w:r w:rsidR="00A2253C" w:rsidRPr="00D26A22">
        <w:rPr>
          <w:spacing w:val="-4"/>
        </w:rPr>
        <w:t xml:space="preserve"> této smlouvy</w:t>
      </w:r>
      <w:r w:rsidR="00DF1072" w:rsidRPr="00D26A22">
        <w:rPr>
          <w:spacing w:val="-4"/>
        </w:rPr>
        <w:t xml:space="preserve">, </w:t>
      </w:r>
      <w:r w:rsidR="00A2253C" w:rsidRPr="00D26A22">
        <w:rPr>
          <w:spacing w:val="-4"/>
        </w:rPr>
        <w:t xml:space="preserve">a </w:t>
      </w:r>
      <w:r w:rsidRPr="00D26A22">
        <w:rPr>
          <w:spacing w:val="-4"/>
        </w:rPr>
        <w:t>v souladu s dokumentací akce „Vybudování RDS v sídle DPM Děčín a dobíjecí infrastruktury – areál Dělnická, Děčín“ zpracovanou TR systém s.r.o.</w:t>
      </w:r>
      <w:r w:rsidR="003C6873" w:rsidRPr="00D26A22">
        <w:rPr>
          <w:spacing w:val="-4"/>
        </w:rPr>
        <w:t>,</w:t>
      </w:r>
      <w:r w:rsidR="00283EF5" w:rsidRPr="00D26A22">
        <w:rPr>
          <w:spacing w:val="-4"/>
        </w:rPr>
        <w:t xml:space="preserve"> která je přílohou č. </w:t>
      </w:r>
      <w:r w:rsidR="00D26A22" w:rsidRPr="00D26A22">
        <w:rPr>
          <w:spacing w:val="-4"/>
        </w:rPr>
        <w:t>8</w:t>
      </w:r>
      <w:r w:rsidR="00283EF5" w:rsidRPr="00D26A22">
        <w:rPr>
          <w:spacing w:val="-4"/>
        </w:rPr>
        <w:t xml:space="preserve"> </w:t>
      </w:r>
      <w:r w:rsidR="00FB0C4C" w:rsidRPr="00D26A22">
        <w:rPr>
          <w:spacing w:val="-4"/>
        </w:rPr>
        <w:t>zadávací dokumentace veřejné zakázky</w:t>
      </w:r>
      <w:r w:rsidR="008E2F0E" w:rsidRPr="00D26A22">
        <w:rPr>
          <w:spacing w:val="-4"/>
        </w:rPr>
        <w:t xml:space="preserve"> (dále jen „</w:t>
      </w:r>
      <w:r w:rsidR="008E2F0E" w:rsidRPr="00D26A22">
        <w:rPr>
          <w:b/>
          <w:bCs/>
          <w:spacing w:val="-4"/>
        </w:rPr>
        <w:t>projektová dokumentace RDS</w:t>
      </w:r>
      <w:r w:rsidR="008E2F0E" w:rsidRPr="00D26A22">
        <w:rPr>
          <w:spacing w:val="-4"/>
        </w:rPr>
        <w:t xml:space="preserve">“), a dokumentací </w:t>
      </w:r>
      <w:r w:rsidR="003C6873" w:rsidRPr="00D26A22">
        <w:rPr>
          <w:spacing w:val="-4"/>
        </w:rPr>
        <w:t>stavby</w:t>
      </w:r>
      <w:r w:rsidR="008E2F0E" w:rsidRPr="00D26A22">
        <w:rPr>
          <w:spacing w:val="-4"/>
        </w:rPr>
        <w:t xml:space="preserve"> „</w:t>
      </w:r>
      <w:r w:rsidR="00D26A22" w:rsidRPr="00D26A22">
        <w:rPr>
          <w:spacing w:val="-4"/>
        </w:rPr>
        <w:t xml:space="preserve">Ocelové přístřešky technického zařízení, venkovních </w:t>
      </w:r>
      <w:r w:rsidR="00D26A22" w:rsidRPr="00D26A22">
        <w:rPr>
          <w:spacing w:val="-4"/>
        </w:rPr>
        <w:lastRenderedPageBreak/>
        <w:t>dobíjecích stojanů pro autobusy v prostoru parkovacích ploch Dopravního</w:t>
      </w:r>
      <w:r w:rsidR="00D26A22">
        <w:rPr>
          <w:spacing w:val="-4"/>
        </w:rPr>
        <w:t xml:space="preserve"> </w:t>
      </w:r>
      <w:r w:rsidR="00D26A22" w:rsidRPr="00D26A22">
        <w:rPr>
          <w:spacing w:val="-4"/>
        </w:rPr>
        <w:t>podniku města Děčína</w:t>
      </w:r>
      <w:r w:rsidR="008E2F0E" w:rsidRPr="00D26A22">
        <w:rPr>
          <w:spacing w:val="-4"/>
        </w:rPr>
        <w:t xml:space="preserve">“ zpracovanou </w:t>
      </w:r>
      <w:r w:rsidR="00B525D0">
        <w:t>SIMONT spol. s r.o.</w:t>
      </w:r>
      <w:r w:rsidR="008E2F0E" w:rsidRPr="00D26A22">
        <w:rPr>
          <w:spacing w:val="-4"/>
        </w:rPr>
        <w:t xml:space="preserve">, která je přílohou č. </w:t>
      </w:r>
      <w:r w:rsidR="00D26A22">
        <w:rPr>
          <w:spacing w:val="-4"/>
        </w:rPr>
        <w:t>9</w:t>
      </w:r>
      <w:r w:rsidR="008E2F0E" w:rsidRPr="00D26A22">
        <w:rPr>
          <w:spacing w:val="-4"/>
        </w:rPr>
        <w:t xml:space="preserve"> zadávací dokumentace veřejné zakázky</w:t>
      </w:r>
      <w:r w:rsidR="003C6873" w:rsidRPr="00D26A22">
        <w:rPr>
          <w:spacing w:val="-4"/>
        </w:rPr>
        <w:t xml:space="preserve"> (dále jen „</w:t>
      </w:r>
      <w:r w:rsidR="003C6873" w:rsidRPr="00D26A22">
        <w:rPr>
          <w:b/>
          <w:bCs/>
          <w:spacing w:val="-4"/>
        </w:rPr>
        <w:t>projektová dokumentace OP</w:t>
      </w:r>
      <w:r w:rsidR="003C6873" w:rsidRPr="00D26A22">
        <w:rPr>
          <w:spacing w:val="-4"/>
        </w:rPr>
        <w:t>“; projektová dokumentace RDS a projektová dokumentace OP se dále v této smlouvě označuje společně jako „</w:t>
      </w:r>
      <w:r w:rsidR="003C6873" w:rsidRPr="00D26A22">
        <w:rPr>
          <w:b/>
          <w:bCs/>
          <w:spacing w:val="-4"/>
        </w:rPr>
        <w:t>projektová dokumentace</w:t>
      </w:r>
      <w:r w:rsidR="003C6873" w:rsidRPr="00D26A22">
        <w:rPr>
          <w:spacing w:val="-4"/>
        </w:rPr>
        <w:t>“).</w:t>
      </w:r>
    </w:p>
    <w:p w14:paraId="7F4AE50E" w14:textId="6DD62AFC" w:rsidR="002157F8" w:rsidRPr="003C6873" w:rsidRDefault="002157F8" w:rsidP="002E4ABE">
      <w:pPr>
        <w:numPr>
          <w:ilvl w:val="1"/>
          <w:numId w:val="2"/>
        </w:numPr>
        <w:suppressAutoHyphens/>
        <w:autoSpaceDN/>
        <w:adjustRightInd/>
        <w:spacing w:before="0" w:after="360"/>
        <w:rPr>
          <w:spacing w:val="-4"/>
          <w:szCs w:val="22"/>
        </w:rPr>
      </w:pPr>
      <w:r w:rsidRPr="003C6873">
        <w:rPr>
          <w:spacing w:val="-4"/>
          <w:szCs w:val="22"/>
        </w:rPr>
        <w:t xml:space="preserve">Zhotovitel se touto smlouvou zavazuje na svůj náklad a nebezpečí provést pro objednatele stavbu </w:t>
      </w:r>
      <w:r w:rsidR="00A60A13" w:rsidRPr="003C6873">
        <w:rPr>
          <w:spacing w:val="-4"/>
          <w:szCs w:val="22"/>
        </w:rPr>
        <w:t xml:space="preserve">dle bodu 2.2 této smlouvy </w:t>
      </w:r>
      <w:r w:rsidRPr="003C6873">
        <w:rPr>
          <w:spacing w:val="-4"/>
          <w:szCs w:val="22"/>
        </w:rPr>
        <w:t>a poskytnout související plnění</w:t>
      </w:r>
      <w:r w:rsidR="00905263" w:rsidRPr="003C6873">
        <w:rPr>
          <w:spacing w:val="-4"/>
          <w:szCs w:val="22"/>
        </w:rPr>
        <w:t xml:space="preserve"> (dále jen „</w:t>
      </w:r>
      <w:r w:rsidR="00905263" w:rsidRPr="003C6873">
        <w:rPr>
          <w:b/>
          <w:spacing w:val="-4"/>
          <w:szCs w:val="22"/>
        </w:rPr>
        <w:t>dílo</w:t>
      </w:r>
      <w:r w:rsidR="00905263" w:rsidRPr="003C6873">
        <w:rPr>
          <w:spacing w:val="-4"/>
          <w:szCs w:val="22"/>
        </w:rPr>
        <w:t>“)</w:t>
      </w:r>
      <w:r w:rsidRPr="003C6873">
        <w:rPr>
          <w:spacing w:val="-4"/>
          <w:szCs w:val="22"/>
        </w:rPr>
        <w:t>, to vše za podmínek dle této smlouvy</w:t>
      </w:r>
      <w:r w:rsidR="00A60A13" w:rsidRPr="003C6873">
        <w:rPr>
          <w:spacing w:val="-4"/>
          <w:szCs w:val="22"/>
        </w:rPr>
        <w:t>. O</w:t>
      </w:r>
      <w:r w:rsidRPr="003C6873">
        <w:rPr>
          <w:spacing w:val="-4"/>
          <w:szCs w:val="22"/>
        </w:rPr>
        <w:t>bjednatel se zavazuje dílo převzít a za provedení díla zhotoviteli zaplatit dohodnutou cenu.</w:t>
      </w:r>
      <w:r w:rsidR="008238F0" w:rsidRPr="003C6873">
        <w:rPr>
          <w:spacing w:val="-4"/>
        </w:rPr>
        <w:t xml:space="preserve"> </w:t>
      </w:r>
    </w:p>
    <w:p w14:paraId="6EA3DB03" w14:textId="69F9EB4F" w:rsidR="00905263" w:rsidRPr="003C6873" w:rsidRDefault="00905263" w:rsidP="002E4ABE">
      <w:pPr>
        <w:numPr>
          <w:ilvl w:val="1"/>
          <w:numId w:val="2"/>
        </w:numPr>
        <w:suppressAutoHyphens/>
        <w:autoSpaceDE/>
        <w:autoSpaceDN/>
        <w:adjustRightInd/>
        <w:spacing w:before="0" w:after="360"/>
        <w:rPr>
          <w:spacing w:val="-2"/>
          <w:szCs w:val="22"/>
        </w:rPr>
      </w:pPr>
      <w:r w:rsidRPr="003C6873">
        <w:rPr>
          <w:spacing w:val="-4"/>
          <w:szCs w:val="22"/>
        </w:rPr>
        <w:t>Součástí díla je také vypracování podrobné dodavatelské dokumentace pro provedení díla včetně zapracovaných případných připomínek objednatele, dokumentace skutečného provedení díla, jakož i vypracování návodů a pokynů k obsluze veškerého dodaného zařízení. Veškeré dokumentace, návody, pokyny a podobné písemnosti budou dodány v českém jazyce. Součástí díla je taktéž uvedení nabíjecí technologie do provozu</w:t>
      </w:r>
      <w:r w:rsidR="008238F0" w:rsidRPr="003C6873">
        <w:rPr>
          <w:spacing w:val="-4"/>
          <w:szCs w:val="22"/>
        </w:rPr>
        <w:t>, její odzkoušení a zaškolení obsluhy.</w:t>
      </w:r>
      <w:r w:rsidRPr="003C6873">
        <w:rPr>
          <w:spacing w:val="-4"/>
          <w:szCs w:val="22"/>
        </w:rPr>
        <w:t xml:space="preserve"> Pokud je součástí díla software, uděluje zhotovitel objednateli časově, věcně a místně neomezenou licenci k užití tohoto software, která </w:t>
      </w:r>
      <w:ins w:id="0" w:author="Autor" w:date="2025-08-20T21:13:00Z" w16du:dateUtc="2025-08-20T19:13:00Z">
        <w:r w:rsidR="00897F8F">
          <w:rPr>
            <w:spacing w:val="-4"/>
            <w:szCs w:val="22"/>
          </w:rPr>
          <w:t>(i) ne</w:t>
        </w:r>
      </w:ins>
      <w:r w:rsidRPr="003C6873">
        <w:rPr>
          <w:spacing w:val="-4"/>
          <w:szCs w:val="22"/>
        </w:rPr>
        <w:t xml:space="preserve">zahrnuje </w:t>
      </w:r>
      <w:del w:id="1" w:author="Autor" w:date="2025-08-20T21:13:00Z" w16du:dateUtc="2025-08-20T19:13:00Z">
        <w:r w:rsidRPr="003C6873" w:rsidDel="00897F8F">
          <w:rPr>
            <w:spacing w:val="-4"/>
            <w:szCs w:val="22"/>
          </w:rPr>
          <w:delText xml:space="preserve">rovněž </w:delText>
        </w:r>
      </w:del>
      <w:r w:rsidRPr="003C6873">
        <w:rPr>
          <w:spacing w:val="-4"/>
          <w:szCs w:val="22"/>
        </w:rPr>
        <w:t>dodávku úplného zdrojového kódu a</w:t>
      </w:r>
      <w:ins w:id="2" w:author="Autor" w:date="2025-08-20T21:13:00Z" w16du:dateUtc="2025-08-20T19:13:00Z">
        <w:r w:rsidR="00897F8F">
          <w:rPr>
            <w:spacing w:val="-4"/>
            <w:szCs w:val="22"/>
          </w:rPr>
          <w:t>ni</w:t>
        </w:r>
      </w:ins>
      <w:r w:rsidRPr="003C6873">
        <w:rPr>
          <w:spacing w:val="-4"/>
          <w:szCs w:val="22"/>
        </w:rPr>
        <w:t xml:space="preserve"> oprávnění k provádění změn a doplnění software ze strany objednatele</w:t>
      </w:r>
      <w:ins w:id="3" w:author="Autor" w:date="2025-08-20T21:13:00Z" w16du:dateUtc="2025-08-20T19:13:00Z">
        <w:r w:rsidR="00897F8F">
          <w:rPr>
            <w:spacing w:val="-4"/>
            <w:szCs w:val="22"/>
          </w:rPr>
          <w:t>, oproti tomu však (ii) zahrnuje povinnost zhotovitele zajistit plnou funkčnost a bezpl</w:t>
        </w:r>
      </w:ins>
      <w:ins w:id="4" w:author="Autor" w:date="2025-08-20T21:14:00Z" w16du:dateUtc="2025-08-20T19:14:00Z">
        <w:r w:rsidR="00897F8F">
          <w:rPr>
            <w:spacing w:val="-4"/>
            <w:szCs w:val="22"/>
          </w:rPr>
          <w:t>atné aktualizace software nezbytného k řádnému užívání díla</w:t>
        </w:r>
      </w:ins>
      <w:ins w:id="5" w:author="Autor" w:date="2025-08-20T21:29:00Z" w16du:dateUtc="2025-08-20T19:29:00Z">
        <w:r w:rsidR="006256F8">
          <w:rPr>
            <w:spacing w:val="-4"/>
            <w:szCs w:val="22"/>
          </w:rPr>
          <w:t xml:space="preserve"> po dobu nejméně 20 (dvaceti) let ode dne </w:t>
        </w:r>
        <w:r w:rsidR="006256F8" w:rsidRPr="003C6873">
          <w:rPr>
            <w:color w:val="000000"/>
            <w:szCs w:val="22"/>
          </w:rPr>
          <w:t>předání a převzetí díla objednatelem bez vad a nedodělků</w:t>
        </w:r>
      </w:ins>
      <w:r w:rsidRPr="003C6873">
        <w:rPr>
          <w:spacing w:val="-4"/>
          <w:szCs w:val="22"/>
        </w:rPr>
        <w:t>.</w:t>
      </w:r>
      <w:r w:rsidR="008238F0" w:rsidRPr="003C6873">
        <w:rPr>
          <w:spacing w:val="-4"/>
        </w:rPr>
        <w:t xml:space="preserve"> </w:t>
      </w:r>
    </w:p>
    <w:p w14:paraId="5FF8B177" w14:textId="77777777" w:rsidR="00A60A13" w:rsidRPr="003C6873" w:rsidRDefault="00A60A13" w:rsidP="002E4ABE">
      <w:pPr>
        <w:numPr>
          <w:ilvl w:val="1"/>
          <w:numId w:val="2"/>
        </w:numPr>
        <w:suppressAutoHyphens/>
        <w:autoSpaceDE/>
        <w:autoSpaceDN/>
        <w:adjustRightInd/>
        <w:spacing w:before="0" w:after="360"/>
        <w:rPr>
          <w:spacing w:val="-2"/>
          <w:szCs w:val="22"/>
        </w:rPr>
      </w:pPr>
      <w:r w:rsidRPr="003C6873">
        <w:rPr>
          <w:spacing w:val="-2"/>
          <w:szCs w:val="22"/>
        </w:rPr>
        <w:t>Zhotovitel je povinen provést dílo v souladu s následujícími dokumenty: (a) touto smlouvou, (b) podmínkami zadávacího řízení na veřejnou zakázku a (c) nabídkou zhotovitele podanou v rámci zadávacího řízení na veřejnou zakázku. V případě rozporů mezi jednotlivými dokumenty, které jsou pro zhotovitele závazné, mají dříve uvedené dokumenty přednost před dokumenty uvedenými později. Hlavní dokumenty mají přednost před jejich přílohami. Dříve uvedené přílohy mají přednost před přílohami uvedenými později.</w:t>
      </w:r>
    </w:p>
    <w:p w14:paraId="44E0EDF0" w14:textId="05F94528" w:rsidR="002157F8" w:rsidRPr="003C6873" w:rsidRDefault="002157F8" w:rsidP="002E4ABE">
      <w:pPr>
        <w:pStyle w:val="Seznam"/>
        <w:numPr>
          <w:ilvl w:val="1"/>
          <w:numId w:val="2"/>
        </w:numPr>
        <w:spacing w:before="0" w:after="360" w:line="240" w:lineRule="auto"/>
        <w:rPr>
          <w:spacing w:val="-2"/>
          <w:sz w:val="22"/>
          <w:szCs w:val="22"/>
        </w:rPr>
      </w:pPr>
      <w:r w:rsidRPr="003C6873">
        <w:rPr>
          <w:spacing w:val="-2"/>
          <w:sz w:val="22"/>
          <w:szCs w:val="22"/>
        </w:rPr>
        <w:t xml:space="preserve">Zhotovitel je povinen povést dílo rovněž v souladu se stavebním povolením na </w:t>
      </w:r>
      <w:r w:rsidR="00A60A13" w:rsidRPr="003C6873">
        <w:rPr>
          <w:spacing w:val="-2"/>
          <w:sz w:val="22"/>
          <w:szCs w:val="22"/>
        </w:rPr>
        <w:t>stavbu</w:t>
      </w:r>
      <w:r w:rsidRPr="003C6873">
        <w:rPr>
          <w:spacing w:val="-2"/>
          <w:sz w:val="22"/>
          <w:szCs w:val="22"/>
        </w:rPr>
        <w:t>, o které požádá nebo již před podpisem této smlouvy požádal objednatel, popřípadě dalšími rozhodnutími orgánů veřejné moci (dále jen společně jako „</w:t>
      </w:r>
      <w:r w:rsidRPr="003C6873">
        <w:rPr>
          <w:b/>
          <w:spacing w:val="-2"/>
          <w:sz w:val="22"/>
          <w:szCs w:val="22"/>
        </w:rPr>
        <w:t>stavební povolení</w:t>
      </w:r>
      <w:r w:rsidRPr="003C6873">
        <w:rPr>
          <w:spacing w:val="-2"/>
          <w:sz w:val="22"/>
          <w:szCs w:val="22"/>
        </w:rPr>
        <w:t>“). Odpovědnost za získání stavebního povolení má objednatel. Pokud ujednání této smlouvy budou s podmínkami stavebního povolení v rozporu, bude tento rozpor odstraněn pokynem objednatele dle bodu 3.1 této smlouvy. Zhotovitel není povinen pokračovat v provádění díla v rozporu se stavebním povolením.</w:t>
      </w:r>
      <w:r w:rsidR="00905263" w:rsidRPr="003C6873">
        <w:rPr>
          <w:spacing w:val="-2"/>
          <w:sz w:val="22"/>
          <w:szCs w:val="22"/>
        </w:rPr>
        <w:t xml:space="preserve"> </w:t>
      </w:r>
      <w:r w:rsidR="00905263" w:rsidRPr="003C6873">
        <w:rPr>
          <w:spacing w:val="-4"/>
          <w:sz w:val="22"/>
          <w:szCs w:val="22"/>
        </w:rPr>
        <w:t>Zhotovitel zajistí veškerá jiná povolení a souhlasy, která jsou podle právních předpisů třeba k</w:t>
      </w:r>
      <w:r w:rsidR="00F72CED">
        <w:rPr>
          <w:spacing w:val="-4"/>
          <w:sz w:val="22"/>
          <w:szCs w:val="22"/>
        </w:rPr>
        <w:t> </w:t>
      </w:r>
      <w:r w:rsidR="00905263" w:rsidRPr="003C6873">
        <w:rPr>
          <w:spacing w:val="-4"/>
          <w:sz w:val="22"/>
          <w:szCs w:val="22"/>
        </w:rPr>
        <w:t>provedení</w:t>
      </w:r>
      <w:r w:rsidR="00F72CED">
        <w:rPr>
          <w:spacing w:val="-4"/>
          <w:sz w:val="22"/>
          <w:szCs w:val="22"/>
        </w:rPr>
        <w:t>,</w:t>
      </w:r>
      <w:r w:rsidR="00905263" w:rsidRPr="003C6873">
        <w:rPr>
          <w:spacing w:val="-4"/>
          <w:sz w:val="22"/>
          <w:szCs w:val="22"/>
        </w:rPr>
        <w:t xml:space="preserve"> dokončení </w:t>
      </w:r>
      <w:r w:rsidR="00F72CED">
        <w:rPr>
          <w:spacing w:val="-4"/>
          <w:sz w:val="22"/>
          <w:szCs w:val="22"/>
        </w:rPr>
        <w:t xml:space="preserve">a užívání (kolaudaci) </w:t>
      </w:r>
      <w:r w:rsidR="00905263" w:rsidRPr="003C6873">
        <w:rPr>
          <w:spacing w:val="-4"/>
          <w:sz w:val="22"/>
          <w:szCs w:val="22"/>
        </w:rPr>
        <w:t>díla, kromě stavebního povolení.</w:t>
      </w:r>
    </w:p>
    <w:p w14:paraId="61BCC6C0" w14:textId="77777777" w:rsidR="00DF1072" w:rsidRDefault="00905263" w:rsidP="00DF1072">
      <w:pPr>
        <w:pStyle w:val="Seznam"/>
        <w:numPr>
          <w:ilvl w:val="1"/>
          <w:numId w:val="2"/>
        </w:numPr>
        <w:spacing w:before="0" w:after="360" w:line="240" w:lineRule="auto"/>
        <w:rPr>
          <w:sz w:val="22"/>
          <w:szCs w:val="22"/>
        </w:rPr>
      </w:pPr>
      <w:r w:rsidRPr="003C6873">
        <w:rPr>
          <w:sz w:val="22"/>
          <w:szCs w:val="22"/>
        </w:rPr>
        <w:t>Zhotovitel je při provádění díla rovněž povinen řídit se právními předpisy a technickými normami vztahujícími se k plnění dle této smlouvy, včetně norem vztahujících se k bezpečnosti práce. V mezích právních předpisů a v mezích ujednání této smlouvy je zhotovitel při provádění díla rovněž povinen řídit se pokyny objednatele, které jsou pro zhotovitele závazné. Zhotovitel i bez zvláštního pokynu provede dílo způsobem, který zaručí možnost objednatele a jiných osob dílo dlouhodobě bezpečně a intenzivně využívat k účelům, ke kterým je dílo zhotoveno.</w:t>
      </w:r>
    </w:p>
    <w:p w14:paraId="1694F596" w14:textId="77777777" w:rsidR="00DF1072" w:rsidRDefault="00DF1072" w:rsidP="00DF1072">
      <w:pPr>
        <w:pStyle w:val="Seznam"/>
        <w:numPr>
          <w:ilvl w:val="1"/>
          <w:numId w:val="2"/>
        </w:numPr>
        <w:spacing w:before="0" w:after="360" w:line="240" w:lineRule="auto"/>
        <w:rPr>
          <w:sz w:val="22"/>
          <w:szCs w:val="22"/>
        </w:rPr>
      </w:pPr>
      <w:r w:rsidRPr="00DF1072">
        <w:rPr>
          <w:sz w:val="22"/>
          <w:szCs w:val="22"/>
        </w:rPr>
        <w:t xml:space="preserve">Zhotovitel provede dílo tak, aby byla splněna definice podporované aktivity dle Specifických pravidla pro žadatele a příjemce 108. výzva IROP - plnící a dobíjecí stanice pro veřejnou dopravu - SC 6.1 (ITI), která zní: </w:t>
      </w:r>
    </w:p>
    <w:p w14:paraId="64879262" w14:textId="015EFFE7" w:rsidR="00DF1072" w:rsidRPr="00DF1072" w:rsidRDefault="00DF1072" w:rsidP="00DF1072">
      <w:pPr>
        <w:pStyle w:val="Seznam"/>
        <w:spacing w:before="0" w:after="360" w:line="240" w:lineRule="auto"/>
        <w:ind w:left="567" w:firstLine="0"/>
        <w:rPr>
          <w:i/>
          <w:iCs/>
          <w:sz w:val="22"/>
          <w:szCs w:val="22"/>
        </w:rPr>
      </w:pPr>
      <w:r w:rsidRPr="00DF1072">
        <w:rPr>
          <w:i/>
          <w:iCs/>
          <w:sz w:val="22"/>
          <w:szCs w:val="22"/>
        </w:rPr>
        <w:t>„Dobíjecí stanicí se rozumí zařízení pro statické, případně dynamické dobíjení elektrických vozidel s alespoň jedním dobíjecím bodem, který může sloužit vždy pouze jednomu vozidlu.“</w:t>
      </w:r>
    </w:p>
    <w:p w14:paraId="2B4E2F4A" w14:textId="05D419EA" w:rsidR="00DF1072" w:rsidRPr="00DF1072" w:rsidRDefault="00DF1072" w:rsidP="00DF1072">
      <w:pPr>
        <w:pStyle w:val="Seznam"/>
        <w:spacing w:before="0" w:after="360" w:line="240" w:lineRule="auto"/>
        <w:ind w:left="567" w:firstLine="0"/>
        <w:rPr>
          <w:i/>
          <w:iCs/>
          <w:sz w:val="22"/>
          <w:szCs w:val="22"/>
        </w:rPr>
      </w:pPr>
      <w:r w:rsidRPr="00DF1072">
        <w:rPr>
          <w:i/>
          <w:iCs/>
          <w:sz w:val="22"/>
          <w:szCs w:val="22"/>
        </w:rPr>
        <w:lastRenderedPageBreak/>
        <w:t>„Dobíjecí bod pro silniční bezemisní vozidla (elektrické autobusy) může být běžný nebo vysoce výkonný. Dobíjecí bod na střídavý proud musí být vybaven alespoň konektorem typu 2, jak je popsáno v normě EN 62196-2:2017. Dobíjecí bod na stejnosměrný proud musí být vybaven alespoň konektorem kombinovaného nabíjecího systému typu Combo 2, jak je popsáno v normě EN 62196-3:2014. Za dobíjecí bod se považuje také automatizované zařízení kontaktního rozhraní pro vodivé dobíjení v režimu 4 podle normy EN 61851-23-1:2020. Automatizované zařízení musí být vybaveno alespoň mechanickým a elektrickým rozhraním, jak je definováno v normě EN 50696:2021, a musí se jednat o zařízení pro automatizované připojení instalované na infrastruktuře (pantografový sběrač), zařízení pro automatizované připojení instalované na střeše vozidla, zařízení pro automatické připojení instalované pod vozidlem nebo zařízení pro automatické připojení instalované na infrastruktuře a připojené k boku nebo ke střeše vozidla. Za dobíjecí bod se považuje také rozhraní pro indukční statické bezdrátové dobíjení elektrických autobusů a rozhraní pro indukční dynamické bezdrátové dobíjení elektrických autobusů.“</w:t>
      </w:r>
    </w:p>
    <w:p w14:paraId="2B325363" w14:textId="0F542CFA" w:rsidR="003C6873" w:rsidRDefault="003C6873" w:rsidP="003C6873">
      <w:pPr>
        <w:pStyle w:val="Seznam"/>
        <w:numPr>
          <w:ilvl w:val="1"/>
          <w:numId w:val="2"/>
        </w:numPr>
        <w:spacing w:before="0" w:after="360" w:line="240" w:lineRule="auto"/>
        <w:rPr>
          <w:sz w:val="22"/>
          <w:szCs w:val="22"/>
        </w:rPr>
      </w:pPr>
      <w:r w:rsidRPr="003C6873">
        <w:rPr>
          <w:sz w:val="22"/>
          <w:szCs w:val="22"/>
        </w:rPr>
        <w:t>Zhotovitel provede dílo mimo jiné v souladu s požadavky plynoucí z právních předpisů, kterými bude provedena směrnice Evropského parlamentu a Rady (EU) 2022/2555 ze dne 14. 12. 2022, o opatřeních k zajištění vysoké společné úrovně kybernetické bezpečnosti v Unii a o změně nařízení (EU) č. 910/2014 a směrnice (EU) 2018/1972 a o zrušení směrnice (EU) 2016/1148 (směrnice NIS 2)</w:t>
      </w:r>
      <w:r>
        <w:rPr>
          <w:sz w:val="22"/>
          <w:szCs w:val="22"/>
        </w:rPr>
        <w:t>.</w:t>
      </w:r>
    </w:p>
    <w:p w14:paraId="21CD864B" w14:textId="11C25CC1" w:rsidR="00B16720" w:rsidRPr="003C6873" w:rsidRDefault="00B16720" w:rsidP="003C6873">
      <w:pPr>
        <w:pStyle w:val="Seznam"/>
        <w:numPr>
          <w:ilvl w:val="1"/>
          <w:numId w:val="2"/>
        </w:numPr>
        <w:spacing w:before="0" w:after="360" w:line="240" w:lineRule="auto"/>
        <w:rPr>
          <w:sz w:val="22"/>
          <w:szCs w:val="22"/>
        </w:rPr>
      </w:pPr>
      <w:r w:rsidRPr="003C6873">
        <w:rPr>
          <w:sz w:val="22"/>
          <w:szCs w:val="22"/>
        </w:rPr>
        <w:t xml:space="preserve">Zhotovitel provede dílo </w:t>
      </w:r>
      <w:r>
        <w:rPr>
          <w:sz w:val="22"/>
          <w:szCs w:val="22"/>
        </w:rPr>
        <w:t xml:space="preserve">takovým způsobem, že </w:t>
      </w:r>
      <w:r w:rsidRPr="00B16720">
        <w:rPr>
          <w:sz w:val="22"/>
          <w:szCs w:val="22"/>
        </w:rPr>
        <w:t>nejméně 70 % (hmotnostních) nikoli nebezpečného stavebního a demoličního odpadu (s výjimkou v přírodě se vyskytujících materiálů uvedených v kategorii 17 05 04 na evropském seznamu odpadů stanoveném rozhodnutím Komise 2000/532/ES) vzniklého na staveništi bude využito k opětovnému použití, recyklaci nebo jiným druhům materiálového využití.</w:t>
      </w:r>
      <w:r>
        <w:rPr>
          <w:sz w:val="22"/>
          <w:szCs w:val="22"/>
        </w:rPr>
        <w:t xml:space="preserve"> Zhotovitel je povinen splnění této podmínky doložit objednateli průkaznými doklady. </w:t>
      </w:r>
    </w:p>
    <w:p w14:paraId="64E1D338" w14:textId="090E1793" w:rsidR="00B56764" w:rsidRPr="003C6873" w:rsidRDefault="00B56764" w:rsidP="002E4ABE">
      <w:pPr>
        <w:numPr>
          <w:ilvl w:val="1"/>
          <w:numId w:val="2"/>
        </w:numPr>
        <w:suppressAutoHyphens/>
        <w:autoSpaceDE/>
        <w:autoSpaceDN/>
        <w:adjustRightInd/>
        <w:spacing w:before="0" w:after="360"/>
        <w:rPr>
          <w:spacing w:val="-2"/>
          <w:szCs w:val="22"/>
        </w:rPr>
      </w:pPr>
      <w:r w:rsidRPr="003C6873">
        <w:rPr>
          <w:spacing w:val="-2"/>
          <w:szCs w:val="22"/>
        </w:rPr>
        <w:t>V případě, že zhotovitel zjistí, že pro úplné provedení díla bez vad a nedodělků v souladu s touto smlouvou není třeba realizovat některé práce předpokládané v podmínkách zadávacího řízení na veřejnou zakázku, na jehož základě byla tato smlouva uzavřena, je povinen neprodleně upozornit objednatele a provést o této skutečnosti zápis do stavebního deníku. V případě, že tuto skutečnost zjistí objednatel, uvede o tom záznam ve stavebním deníku a oznámí ji zhotoviteli. V takovém případě se zúží předmět plnění dle této smlouvy o uvedené práce a objednatel je oprávněn od ceny díla odečíst cenu neprovedených prací vyčíslených podle nabídkového rozpočtu (vyplněného soupisu prací s výkazem výměr). Pokud zhotovitel taková plnění již zcela nebo částečně provedl, budou mu tato plnění alikvotně uhrazena dle výkazu výměr pouze za předpokladu, že zhotovitel při vynaložení odborné péče nemohl zjistit dříve, že taková plnění není třeba provádět.</w:t>
      </w:r>
    </w:p>
    <w:p w14:paraId="3C811251" w14:textId="77777777" w:rsidR="009B71F7" w:rsidRPr="003C6873" w:rsidRDefault="009B71F7" w:rsidP="002E4ABE">
      <w:pPr>
        <w:pStyle w:val="Nadpis2"/>
        <w:numPr>
          <w:ilvl w:val="0"/>
          <w:numId w:val="2"/>
        </w:numPr>
        <w:tabs>
          <w:tab w:val="clear" w:pos="0"/>
        </w:tabs>
        <w:spacing w:before="0" w:after="360" w:line="240" w:lineRule="auto"/>
        <w:rPr>
          <w:sz w:val="22"/>
          <w:szCs w:val="22"/>
        </w:rPr>
      </w:pPr>
      <w:bookmarkStart w:id="6" w:name="_Ref361928791"/>
      <w:r w:rsidRPr="003C6873">
        <w:rPr>
          <w:sz w:val="22"/>
          <w:szCs w:val="22"/>
        </w:rPr>
        <w:t>Cena za provedení díla a platební podmínky</w:t>
      </w:r>
    </w:p>
    <w:p w14:paraId="3EA87941" w14:textId="59F1D490" w:rsidR="009B71F7" w:rsidRPr="003C6873" w:rsidRDefault="009B71F7" w:rsidP="002E4ABE">
      <w:pPr>
        <w:pStyle w:val="Seznam"/>
        <w:numPr>
          <w:ilvl w:val="1"/>
          <w:numId w:val="2"/>
        </w:numPr>
        <w:spacing w:before="0" w:after="360" w:line="240" w:lineRule="auto"/>
        <w:rPr>
          <w:sz w:val="22"/>
          <w:szCs w:val="22"/>
        </w:rPr>
      </w:pPr>
      <w:r w:rsidRPr="003C6873">
        <w:rPr>
          <w:sz w:val="22"/>
          <w:szCs w:val="22"/>
        </w:rPr>
        <w:t>Cena za provedení díla je stanovena jako nejvýše přípustná, platná po celou dobu realizace díla. Smluvní strany sjednávají cenu za provedení díla takto:</w:t>
      </w:r>
    </w:p>
    <w:tbl>
      <w:tblPr>
        <w:tblW w:w="0" w:type="auto"/>
        <w:tblInd w:w="670" w:type="dxa"/>
        <w:tblLayout w:type="fixed"/>
        <w:tblLook w:val="0000" w:firstRow="0" w:lastRow="0" w:firstColumn="0" w:lastColumn="0" w:noHBand="0" w:noVBand="0"/>
      </w:tblPr>
      <w:tblGrid>
        <w:gridCol w:w="6242"/>
        <w:gridCol w:w="2268"/>
      </w:tblGrid>
      <w:tr w:rsidR="009B71F7" w:rsidRPr="003C6873" w14:paraId="7D726A02" w14:textId="77777777" w:rsidTr="0063624C">
        <w:tc>
          <w:tcPr>
            <w:tcW w:w="6242" w:type="dxa"/>
            <w:tcBorders>
              <w:top w:val="single" w:sz="4" w:space="0" w:color="000000"/>
              <w:left w:val="single" w:sz="4" w:space="0" w:color="000000"/>
              <w:bottom w:val="single" w:sz="4" w:space="0" w:color="000000"/>
            </w:tcBorders>
          </w:tcPr>
          <w:p w14:paraId="6040858F" w14:textId="69E13618" w:rsidR="009B71F7" w:rsidRPr="003C6873" w:rsidRDefault="009B71F7" w:rsidP="002E4ABE">
            <w:pPr>
              <w:pStyle w:val="AAOdstavec"/>
              <w:snapToGrid w:val="0"/>
              <w:spacing w:before="120" w:line="240" w:lineRule="auto"/>
              <w:rPr>
                <w:rFonts w:ascii="Times New Roman" w:hAnsi="Times New Roman" w:cs="Times New Roman"/>
                <w:bCs/>
                <w:sz w:val="22"/>
                <w:szCs w:val="22"/>
                <w:shd w:val="clear" w:color="auto" w:fill="FFFF00"/>
              </w:rPr>
            </w:pPr>
            <w:r w:rsidRPr="003C6873">
              <w:rPr>
                <w:rFonts w:ascii="Times New Roman" w:hAnsi="Times New Roman" w:cs="Times New Roman"/>
                <w:sz w:val="22"/>
                <w:szCs w:val="22"/>
              </w:rPr>
              <w:t>Cena za díla bez DPH:</w:t>
            </w:r>
          </w:p>
        </w:tc>
        <w:tc>
          <w:tcPr>
            <w:tcW w:w="2268" w:type="dxa"/>
            <w:tcBorders>
              <w:top w:val="single" w:sz="4" w:space="0" w:color="000000"/>
              <w:left w:val="single" w:sz="4" w:space="0" w:color="000000"/>
              <w:bottom w:val="single" w:sz="4" w:space="0" w:color="000000"/>
              <w:right w:val="single" w:sz="4" w:space="0" w:color="000000"/>
            </w:tcBorders>
          </w:tcPr>
          <w:p w14:paraId="26509BB6" w14:textId="77777777" w:rsidR="009B71F7" w:rsidRPr="003C6873" w:rsidRDefault="009B71F7" w:rsidP="002E4ABE">
            <w:pPr>
              <w:pStyle w:val="Seznam"/>
              <w:spacing w:line="240" w:lineRule="auto"/>
              <w:ind w:left="0" w:firstLine="0"/>
              <w:jc w:val="right"/>
              <w:rPr>
                <w:b/>
                <w:sz w:val="22"/>
                <w:szCs w:val="22"/>
              </w:rPr>
            </w:pPr>
            <w:r w:rsidRPr="003C6873">
              <w:rPr>
                <w:b/>
                <w:bCs/>
                <w:sz w:val="22"/>
                <w:szCs w:val="22"/>
                <w:highlight w:val="cyan"/>
              </w:rPr>
              <w:t>…</w:t>
            </w:r>
            <w:r w:rsidRPr="003C6873">
              <w:rPr>
                <w:b/>
                <w:bCs/>
                <w:sz w:val="22"/>
                <w:szCs w:val="22"/>
              </w:rPr>
              <w:t xml:space="preserve"> Kč</w:t>
            </w:r>
          </w:p>
        </w:tc>
      </w:tr>
      <w:tr w:rsidR="009B71F7" w:rsidRPr="003C6873" w14:paraId="465B2101" w14:textId="77777777" w:rsidTr="0063624C">
        <w:tc>
          <w:tcPr>
            <w:tcW w:w="6242" w:type="dxa"/>
            <w:tcBorders>
              <w:top w:val="single" w:sz="4" w:space="0" w:color="000000"/>
              <w:left w:val="single" w:sz="4" w:space="0" w:color="000000"/>
              <w:bottom w:val="single" w:sz="4" w:space="0" w:color="000000"/>
            </w:tcBorders>
          </w:tcPr>
          <w:p w14:paraId="2959C737" w14:textId="0251948D" w:rsidR="009B71F7" w:rsidRPr="003C6873" w:rsidRDefault="009B71F7" w:rsidP="002E4ABE">
            <w:pPr>
              <w:pStyle w:val="AAOdstavec"/>
              <w:snapToGrid w:val="0"/>
              <w:spacing w:before="120" w:line="240" w:lineRule="auto"/>
              <w:rPr>
                <w:rFonts w:ascii="Times New Roman" w:hAnsi="Times New Roman" w:cs="Times New Roman"/>
                <w:bCs/>
                <w:sz w:val="22"/>
                <w:szCs w:val="22"/>
                <w:shd w:val="clear" w:color="auto" w:fill="FFFF00"/>
              </w:rPr>
            </w:pPr>
            <w:r w:rsidRPr="003C6873">
              <w:rPr>
                <w:rFonts w:ascii="Times New Roman" w:hAnsi="Times New Roman" w:cs="Times New Roman"/>
                <w:sz w:val="22"/>
                <w:szCs w:val="22"/>
              </w:rPr>
              <w:t>DPH z </w:t>
            </w:r>
            <w:r w:rsidR="008445B8" w:rsidRPr="003C6873">
              <w:rPr>
                <w:rFonts w:ascii="Times New Roman" w:hAnsi="Times New Roman" w:cs="Times New Roman"/>
                <w:sz w:val="22"/>
                <w:szCs w:val="22"/>
              </w:rPr>
              <w:t>ceny</w:t>
            </w:r>
            <w:r w:rsidRPr="003C6873">
              <w:rPr>
                <w:rFonts w:ascii="Times New Roman" w:hAnsi="Times New Roman" w:cs="Times New Roman"/>
                <w:sz w:val="22"/>
                <w:szCs w:val="22"/>
              </w:rPr>
              <w:t xml:space="preserve"> díla</w:t>
            </w:r>
            <w:r w:rsidR="008445B8" w:rsidRPr="003C6873">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14:paraId="743C3F73" w14:textId="77777777" w:rsidR="009B71F7" w:rsidRPr="003C6873" w:rsidRDefault="009B71F7" w:rsidP="002E4ABE">
            <w:pPr>
              <w:pStyle w:val="Seznam"/>
              <w:spacing w:line="240" w:lineRule="auto"/>
              <w:ind w:left="0" w:firstLine="0"/>
              <w:jc w:val="right"/>
              <w:rPr>
                <w:b/>
                <w:sz w:val="22"/>
                <w:szCs w:val="22"/>
              </w:rPr>
            </w:pPr>
            <w:r w:rsidRPr="003C6873">
              <w:rPr>
                <w:b/>
                <w:bCs/>
                <w:sz w:val="22"/>
                <w:szCs w:val="22"/>
                <w:highlight w:val="cyan"/>
              </w:rPr>
              <w:t>…</w:t>
            </w:r>
            <w:r w:rsidRPr="003C6873">
              <w:rPr>
                <w:b/>
                <w:bCs/>
                <w:sz w:val="22"/>
                <w:szCs w:val="22"/>
              </w:rPr>
              <w:t xml:space="preserve"> Kč</w:t>
            </w:r>
          </w:p>
        </w:tc>
      </w:tr>
      <w:tr w:rsidR="009B71F7" w:rsidRPr="003C6873" w14:paraId="68A337C2" w14:textId="77777777" w:rsidTr="0063624C">
        <w:tc>
          <w:tcPr>
            <w:tcW w:w="6242" w:type="dxa"/>
            <w:tcBorders>
              <w:top w:val="single" w:sz="4" w:space="0" w:color="000000"/>
              <w:left w:val="single" w:sz="4" w:space="0" w:color="000000"/>
              <w:bottom w:val="single" w:sz="4" w:space="0" w:color="000000"/>
            </w:tcBorders>
          </w:tcPr>
          <w:p w14:paraId="310DF184" w14:textId="23184A3A" w:rsidR="009B71F7" w:rsidRPr="003C6873" w:rsidRDefault="008445B8" w:rsidP="002E4ABE">
            <w:pPr>
              <w:pStyle w:val="Seznam"/>
              <w:spacing w:line="240" w:lineRule="auto"/>
              <w:ind w:left="0" w:firstLine="0"/>
              <w:rPr>
                <w:bCs/>
                <w:sz w:val="22"/>
                <w:szCs w:val="22"/>
                <w:shd w:val="clear" w:color="auto" w:fill="FFFF00"/>
              </w:rPr>
            </w:pPr>
            <w:r w:rsidRPr="003C6873">
              <w:rPr>
                <w:sz w:val="22"/>
                <w:szCs w:val="22"/>
              </w:rPr>
              <w:t>Cena díla včetně DPH:</w:t>
            </w:r>
          </w:p>
        </w:tc>
        <w:tc>
          <w:tcPr>
            <w:tcW w:w="2268" w:type="dxa"/>
            <w:tcBorders>
              <w:top w:val="single" w:sz="4" w:space="0" w:color="000000"/>
              <w:left w:val="single" w:sz="4" w:space="0" w:color="000000"/>
              <w:bottom w:val="single" w:sz="4" w:space="0" w:color="000000"/>
              <w:right w:val="single" w:sz="4" w:space="0" w:color="000000"/>
            </w:tcBorders>
          </w:tcPr>
          <w:p w14:paraId="7EF719BC" w14:textId="77777777" w:rsidR="009B71F7" w:rsidRPr="003C6873" w:rsidRDefault="009B71F7" w:rsidP="002E4ABE">
            <w:pPr>
              <w:pStyle w:val="Seznam"/>
              <w:spacing w:line="240" w:lineRule="auto"/>
              <w:ind w:left="0" w:firstLine="0"/>
              <w:jc w:val="right"/>
              <w:rPr>
                <w:b/>
                <w:bCs/>
                <w:iCs/>
                <w:sz w:val="22"/>
                <w:szCs w:val="22"/>
              </w:rPr>
            </w:pPr>
            <w:r w:rsidRPr="003C6873">
              <w:rPr>
                <w:b/>
                <w:bCs/>
                <w:sz w:val="22"/>
                <w:szCs w:val="22"/>
                <w:highlight w:val="cyan"/>
              </w:rPr>
              <w:t>…</w:t>
            </w:r>
            <w:r w:rsidRPr="003C6873">
              <w:rPr>
                <w:b/>
                <w:bCs/>
                <w:sz w:val="22"/>
                <w:szCs w:val="22"/>
              </w:rPr>
              <w:t xml:space="preserve"> Kč</w:t>
            </w:r>
          </w:p>
        </w:tc>
      </w:tr>
    </w:tbl>
    <w:p w14:paraId="799E6175" w14:textId="03037308" w:rsidR="009B71F7" w:rsidRPr="003C6873" w:rsidRDefault="009B71F7" w:rsidP="002E4ABE">
      <w:pPr>
        <w:numPr>
          <w:ilvl w:val="1"/>
          <w:numId w:val="2"/>
        </w:numPr>
        <w:tabs>
          <w:tab w:val="left" w:pos="567"/>
        </w:tabs>
        <w:suppressAutoHyphens/>
        <w:autoSpaceDE/>
        <w:autoSpaceDN/>
        <w:adjustRightInd/>
        <w:spacing w:before="360" w:after="360"/>
        <w:rPr>
          <w:color w:val="000000"/>
          <w:spacing w:val="-4"/>
          <w:szCs w:val="22"/>
        </w:rPr>
      </w:pPr>
      <w:r w:rsidRPr="003C6873">
        <w:rPr>
          <w:spacing w:val="-4"/>
          <w:szCs w:val="22"/>
        </w:rPr>
        <w:lastRenderedPageBreak/>
        <w:t xml:space="preserve">Cena díla je stanovena podle </w:t>
      </w:r>
      <w:r w:rsidR="008445B8" w:rsidRPr="003C6873">
        <w:rPr>
          <w:spacing w:val="-4"/>
          <w:szCs w:val="22"/>
        </w:rPr>
        <w:t>oceněn</w:t>
      </w:r>
      <w:r w:rsidR="003C6873">
        <w:rPr>
          <w:spacing w:val="-4"/>
          <w:szCs w:val="22"/>
        </w:rPr>
        <w:t>ých</w:t>
      </w:r>
      <w:r w:rsidRPr="003C6873">
        <w:rPr>
          <w:spacing w:val="-4"/>
          <w:szCs w:val="22"/>
        </w:rPr>
        <w:t xml:space="preserve"> výkaz</w:t>
      </w:r>
      <w:r w:rsidR="003C6873">
        <w:rPr>
          <w:spacing w:val="-4"/>
          <w:szCs w:val="22"/>
        </w:rPr>
        <w:t>ů</w:t>
      </w:r>
      <w:r w:rsidRPr="003C6873">
        <w:rPr>
          <w:spacing w:val="-4"/>
          <w:szCs w:val="22"/>
        </w:rPr>
        <w:t xml:space="preserve"> výměr (rozpočt</w:t>
      </w:r>
      <w:r w:rsidR="003C6873">
        <w:rPr>
          <w:spacing w:val="-4"/>
          <w:szCs w:val="22"/>
        </w:rPr>
        <w:t>ů</w:t>
      </w:r>
      <w:r w:rsidRPr="003C6873">
        <w:rPr>
          <w:spacing w:val="-4"/>
          <w:szCs w:val="22"/>
        </w:rPr>
        <w:t>).</w:t>
      </w:r>
      <w:r w:rsidR="00A2253C" w:rsidRPr="003C6873">
        <w:rPr>
          <w:spacing w:val="-4"/>
          <w:szCs w:val="22"/>
        </w:rPr>
        <w:t xml:space="preserve"> Oceněn</w:t>
      </w:r>
      <w:r w:rsidR="003C6873">
        <w:rPr>
          <w:spacing w:val="-4"/>
          <w:szCs w:val="22"/>
        </w:rPr>
        <w:t>é</w:t>
      </w:r>
      <w:r w:rsidR="00A2253C" w:rsidRPr="003C6873">
        <w:rPr>
          <w:spacing w:val="-4"/>
          <w:szCs w:val="22"/>
        </w:rPr>
        <w:t xml:space="preserve"> výkaz</w:t>
      </w:r>
      <w:r w:rsidR="003C6873">
        <w:rPr>
          <w:spacing w:val="-4"/>
          <w:szCs w:val="22"/>
        </w:rPr>
        <w:t>y</w:t>
      </w:r>
      <w:r w:rsidR="00A2253C" w:rsidRPr="003C6873">
        <w:rPr>
          <w:spacing w:val="-4"/>
          <w:szCs w:val="22"/>
        </w:rPr>
        <w:t xml:space="preserve"> výměr </w:t>
      </w:r>
      <w:r w:rsidR="00A2253C" w:rsidRPr="003C6873">
        <w:rPr>
          <w:spacing w:val="-4"/>
          <w:szCs w:val="22"/>
          <w:u w:val="single"/>
        </w:rPr>
        <w:t>j</w:t>
      </w:r>
      <w:r w:rsidR="003C6873">
        <w:rPr>
          <w:spacing w:val="-4"/>
          <w:szCs w:val="22"/>
          <w:u w:val="single"/>
        </w:rPr>
        <w:t>sou</w:t>
      </w:r>
      <w:r w:rsidR="00A2253C" w:rsidRPr="003C6873">
        <w:rPr>
          <w:spacing w:val="-4"/>
          <w:szCs w:val="22"/>
          <w:u w:val="single"/>
        </w:rPr>
        <w:t xml:space="preserve"> přílohou č. 1</w:t>
      </w:r>
      <w:r w:rsidR="00A2253C" w:rsidRPr="003C6873">
        <w:rPr>
          <w:spacing w:val="-4"/>
          <w:szCs w:val="22"/>
        </w:rPr>
        <w:t xml:space="preserve"> </w:t>
      </w:r>
      <w:r w:rsidR="003C6873">
        <w:rPr>
          <w:spacing w:val="-4"/>
          <w:szCs w:val="22"/>
        </w:rPr>
        <w:t xml:space="preserve">a </w:t>
      </w:r>
      <w:r w:rsidR="003C6873" w:rsidRPr="003C6873">
        <w:rPr>
          <w:spacing w:val="-4"/>
          <w:szCs w:val="22"/>
          <w:u w:val="single"/>
        </w:rPr>
        <w:t>přílohou č. 2</w:t>
      </w:r>
      <w:r w:rsidR="003C6873">
        <w:rPr>
          <w:spacing w:val="-4"/>
          <w:szCs w:val="22"/>
        </w:rPr>
        <w:t xml:space="preserve"> </w:t>
      </w:r>
      <w:r w:rsidR="00A2253C" w:rsidRPr="003C6873">
        <w:rPr>
          <w:spacing w:val="-4"/>
          <w:szCs w:val="22"/>
        </w:rPr>
        <w:t>této smlouvy.</w:t>
      </w:r>
      <w:r w:rsidRPr="003C6873">
        <w:rPr>
          <w:spacing w:val="-4"/>
          <w:szCs w:val="22"/>
        </w:rPr>
        <w:t xml:space="preserve"> Zhotovitel měl možnost prověřit, že výkaz</w:t>
      </w:r>
      <w:r w:rsidR="003C6873">
        <w:rPr>
          <w:spacing w:val="-4"/>
          <w:szCs w:val="22"/>
        </w:rPr>
        <w:t>y</w:t>
      </w:r>
      <w:r w:rsidRPr="003C6873">
        <w:rPr>
          <w:spacing w:val="-4"/>
          <w:szCs w:val="22"/>
        </w:rPr>
        <w:t xml:space="preserve"> výměr j</w:t>
      </w:r>
      <w:r w:rsidR="003C6873">
        <w:rPr>
          <w:spacing w:val="-4"/>
          <w:szCs w:val="22"/>
        </w:rPr>
        <w:t xml:space="preserve">sou </w:t>
      </w:r>
      <w:r w:rsidRPr="003C6873">
        <w:rPr>
          <w:spacing w:val="-4"/>
          <w:szCs w:val="22"/>
        </w:rPr>
        <w:t>úpln</w:t>
      </w:r>
      <w:r w:rsidR="003C6873">
        <w:rPr>
          <w:spacing w:val="-4"/>
          <w:szCs w:val="22"/>
        </w:rPr>
        <w:t>é</w:t>
      </w:r>
      <w:r w:rsidRPr="003C6873">
        <w:rPr>
          <w:spacing w:val="-4"/>
          <w:szCs w:val="22"/>
        </w:rPr>
        <w:t>, a zaručuje proto je</w:t>
      </w:r>
      <w:r w:rsidR="003C6873">
        <w:rPr>
          <w:spacing w:val="-4"/>
          <w:szCs w:val="22"/>
        </w:rPr>
        <w:t>jich</w:t>
      </w:r>
      <w:r w:rsidR="008445B8" w:rsidRPr="003C6873">
        <w:rPr>
          <w:spacing w:val="-4"/>
          <w:szCs w:val="22"/>
        </w:rPr>
        <w:t xml:space="preserve"> </w:t>
      </w:r>
      <w:r w:rsidRPr="003C6873">
        <w:rPr>
          <w:spacing w:val="-4"/>
          <w:szCs w:val="22"/>
        </w:rPr>
        <w:t>úplnost.</w:t>
      </w:r>
    </w:p>
    <w:p w14:paraId="4C0DC15C" w14:textId="77777777" w:rsidR="009B71F7" w:rsidRPr="003C6873" w:rsidRDefault="009B71F7" w:rsidP="002E4ABE">
      <w:pPr>
        <w:numPr>
          <w:ilvl w:val="1"/>
          <w:numId w:val="2"/>
        </w:numPr>
        <w:tabs>
          <w:tab w:val="left" w:pos="567"/>
        </w:tabs>
        <w:suppressAutoHyphens/>
        <w:autoSpaceDE/>
        <w:autoSpaceDN/>
        <w:adjustRightInd/>
        <w:spacing w:before="0" w:after="360"/>
        <w:rPr>
          <w:color w:val="000000"/>
          <w:spacing w:val="-4"/>
          <w:szCs w:val="22"/>
        </w:rPr>
      </w:pPr>
      <w:r w:rsidRPr="003C6873">
        <w:rPr>
          <w:spacing w:val="-4"/>
          <w:szCs w:val="22"/>
        </w:rPr>
        <w:t>Zhotovitel přebírá nebezpečí změny okolností ve smyslu § 2620 odst. 2 občanského zákoníku.</w:t>
      </w:r>
    </w:p>
    <w:p w14:paraId="46BFCA00" w14:textId="336AB5CD" w:rsidR="009B71F7" w:rsidRPr="003C6873" w:rsidRDefault="009B71F7" w:rsidP="002E4ABE">
      <w:pPr>
        <w:pStyle w:val="Zkladntext"/>
        <w:numPr>
          <w:ilvl w:val="1"/>
          <w:numId w:val="2"/>
        </w:numPr>
        <w:spacing w:before="0" w:after="360" w:line="240" w:lineRule="auto"/>
        <w:rPr>
          <w:bCs/>
          <w:iCs/>
          <w:color w:val="000000"/>
          <w:spacing w:val="-2"/>
          <w:sz w:val="22"/>
          <w:szCs w:val="22"/>
          <w:lang w:val="cs-CZ"/>
        </w:rPr>
      </w:pPr>
      <w:r w:rsidRPr="003C6873">
        <w:rPr>
          <w:bCs/>
          <w:iCs/>
          <w:color w:val="000000"/>
          <w:spacing w:val="-2"/>
          <w:sz w:val="22"/>
          <w:szCs w:val="22"/>
          <w:lang w:val="cs-CZ"/>
        </w:rPr>
        <w:t xml:space="preserve">Cena za provedení díla včetně DPH může být měněna </w:t>
      </w:r>
      <w:r w:rsidRPr="003C6873">
        <w:rPr>
          <w:color w:val="000000"/>
          <w:spacing w:val="-2"/>
          <w:sz w:val="22"/>
          <w:szCs w:val="22"/>
          <w:lang w:val="cs-CZ"/>
        </w:rPr>
        <w:t>pouze v případě změny předpisů upravujících výši daně z přidané hodnoty</w:t>
      </w:r>
      <w:r w:rsidRPr="003C6873">
        <w:rPr>
          <w:bCs/>
          <w:iCs/>
          <w:color w:val="000000"/>
          <w:spacing w:val="-2"/>
          <w:sz w:val="22"/>
          <w:szCs w:val="22"/>
          <w:lang w:val="cs-CZ"/>
        </w:rPr>
        <w:t>. Cena za provedení díla nesmí být měněna v souvislosti s inflací české měny, hodnotou kursu české měny vůči zahraničním měnám či jinými faktory s vlivem na měnový kurs, stabilitou měny nebo cla</w:t>
      </w:r>
      <w:r w:rsidR="009502DA" w:rsidRPr="003C6873">
        <w:rPr>
          <w:bCs/>
          <w:iCs/>
          <w:color w:val="000000"/>
          <w:spacing w:val="-2"/>
          <w:sz w:val="22"/>
          <w:szCs w:val="22"/>
          <w:lang w:val="cs-CZ"/>
        </w:rPr>
        <w:t>; všechna tato rizika jsou kryta dále sjednanou valorizační doložkou.</w:t>
      </w:r>
    </w:p>
    <w:p w14:paraId="46B54B33" w14:textId="214A2986" w:rsidR="009B71F7" w:rsidRPr="003C6873" w:rsidRDefault="009B71F7" w:rsidP="002E4ABE">
      <w:pPr>
        <w:numPr>
          <w:ilvl w:val="1"/>
          <w:numId w:val="2"/>
        </w:numPr>
        <w:tabs>
          <w:tab w:val="left" w:pos="567"/>
        </w:tabs>
        <w:suppressAutoHyphens/>
        <w:autoSpaceDE/>
        <w:autoSpaceDN/>
        <w:adjustRightInd/>
        <w:spacing w:before="0" w:after="360"/>
        <w:rPr>
          <w:color w:val="000000"/>
          <w:szCs w:val="22"/>
        </w:rPr>
      </w:pPr>
      <w:r w:rsidRPr="003C6873">
        <w:rPr>
          <w:color w:val="000000"/>
          <w:szCs w:val="22"/>
        </w:rPr>
        <w:t xml:space="preserve">Cena za provedení díla zahrnuje </w:t>
      </w:r>
      <w:r w:rsidRPr="003C6873">
        <w:rPr>
          <w:szCs w:val="22"/>
        </w:rPr>
        <w:t>veškeré náklady zhotovitele nezbytné k řádnému, úplnému a</w:t>
      </w:r>
      <w:r w:rsidR="003C6873">
        <w:rPr>
          <w:szCs w:val="22"/>
        </w:rPr>
        <w:t> </w:t>
      </w:r>
      <w:r w:rsidRPr="003C6873">
        <w:rPr>
          <w:szCs w:val="22"/>
        </w:rPr>
        <w:t xml:space="preserve">kvalitnímu provedení díla včetně všech rizik a vlivů během provádění díla (včetně vlivu změny cen během času od podpisu této smlouvy do počátku provádění díla) a veškeré ostatní náklady nebo výdaje, které souvisí s plněním závazků zhotovitele dle této smlouvy. </w:t>
      </w:r>
      <w:r w:rsidRPr="003C6873">
        <w:rPr>
          <w:color w:val="000000"/>
          <w:szCs w:val="22"/>
        </w:rPr>
        <w:t>Zhotovitel nese veškeré vícenáklady a případné škody vzniklé chybným provedením díla nebo chybně použitou technologií k provedení díla.</w:t>
      </w:r>
    </w:p>
    <w:p w14:paraId="3412BE44" w14:textId="6F257399" w:rsidR="009B71F7" w:rsidRPr="003C6873" w:rsidRDefault="009B71F7" w:rsidP="002E4ABE">
      <w:pPr>
        <w:numPr>
          <w:ilvl w:val="1"/>
          <w:numId w:val="2"/>
        </w:numPr>
        <w:tabs>
          <w:tab w:val="left" w:pos="567"/>
        </w:tabs>
        <w:suppressAutoHyphens/>
        <w:autoSpaceDE/>
        <w:autoSpaceDN/>
        <w:adjustRightInd/>
        <w:spacing w:before="0" w:after="360"/>
        <w:rPr>
          <w:szCs w:val="22"/>
        </w:rPr>
      </w:pPr>
      <w:r w:rsidRPr="003C6873">
        <w:rPr>
          <w:szCs w:val="22"/>
        </w:rPr>
        <w:t>Zhotovitel je oprávněn vystavit daňový doklad – fakturu po řádném předání a převzetí provedené</w:t>
      </w:r>
      <w:r w:rsidR="008445B8" w:rsidRPr="003C6873">
        <w:rPr>
          <w:szCs w:val="22"/>
        </w:rPr>
        <w:t>ho</w:t>
      </w:r>
      <w:r w:rsidRPr="003C6873">
        <w:rPr>
          <w:szCs w:val="22"/>
        </w:rPr>
        <w:t xml:space="preserve"> díla bez vad a nedodělků v souladu s harmonogramem uvedeným v bodu </w:t>
      </w:r>
      <w:r w:rsidR="00FB0C4C" w:rsidRPr="003C6873">
        <w:rPr>
          <w:szCs w:val="22"/>
        </w:rPr>
        <w:t>4.6</w:t>
      </w:r>
      <w:r w:rsidR="008445B8" w:rsidRPr="003C6873">
        <w:rPr>
          <w:szCs w:val="22"/>
        </w:rPr>
        <w:t xml:space="preserve"> </w:t>
      </w:r>
      <w:r w:rsidRPr="003C6873">
        <w:rPr>
          <w:szCs w:val="22"/>
        </w:rPr>
        <w:t>této smlouvy. Splatnost ceny je 30 dnů ode dne doručení faktury objednateli.</w:t>
      </w:r>
      <w:r w:rsidRPr="003C6873">
        <w:t xml:space="preserve"> </w:t>
      </w:r>
      <w:r w:rsidRPr="003C6873">
        <w:rPr>
          <w:szCs w:val="22"/>
        </w:rPr>
        <w:t>Daňové doklady musí uvádět název projektu „</w:t>
      </w:r>
      <w:r w:rsidR="00DC6DB7" w:rsidRPr="003C6873">
        <w:rPr>
          <w:szCs w:val="22"/>
        </w:rPr>
        <w:t>[</w:t>
      </w:r>
      <w:r w:rsidR="00DC6DB7" w:rsidRPr="003C6873">
        <w:rPr>
          <w:szCs w:val="22"/>
          <w:highlight w:val="lightGray"/>
        </w:rPr>
        <w:t>…</w:t>
      </w:r>
      <w:r w:rsidR="00DC6DB7" w:rsidRPr="003C6873">
        <w:rPr>
          <w:szCs w:val="22"/>
        </w:rPr>
        <w:t>]</w:t>
      </w:r>
      <w:r w:rsidRPr="003C6873">
        <w:rPr>
          <w:szCs w:val="22"/>
        </w:rPr>
        <w:t xml:space="preserve">“ a číslo projektu: </w:t>
      </w:r>
      <w:r w:rsidR="00DC6DB7" w:rsidRPr="003C6873">
        <w:rPr>
          <w:szCs w:val="22"/>
        </w:rPr>
        <w:t>[</w:t>
      </w:r>
      <w:r w:rsidR="00DC6DB7" w:rsidRPr="003C6873">
        <w:rPr>
          <w:szCs w:val="22"/>
          <w:highlight w:val="lightGray"/>
        </w:rPr>
        <w:t>…</w:t>
      </w:r>
      <w:r w:rsidR="00DC6DB7" w:rsidRPr="003C6873">
        <w:rPr>
          <w:szCs w:val="22"/>
        </w:rPr>
        <w:t>]</w:t>
      </w:r>
      <w:r w:rsidRPr="003C6873">
        <w:rPr>
          <w:szCs w:val="22"/>
        </w:rPr>
        <w:t>, ledaže objednatel sdělí zhotoviteli jiný název projektu anebo jiné číslo projektu.</w:t>
      </w:r>
    </w:p>
    <w:p w14:paraId="4E1A0F45" w14:textId="77777777" w:rsidR="009B71F7" w:rsidRPr="003C6873" w:rsidRDefault="009B71F7" w:rsidP="002E4ABE">
      <w:pPr>
        <w:numPr>
          <w:ilvl w:val="1"/>
          <w:numId w:val="2"/>
        </w:numPr>
        <w:tabs>
          <w:tab w:val="left" w:pos="567"/>
        </w:tabs>
        <w:suppressAutoHyphens/>
        <w:autoSpaceDE/>
        <w:autoSpaceDN/>
        <w:adjustRightInd/>
        <w:spacing w:before="0" w:after="360"/>
        <w:rPr>
          <w:szCs w:val="22"/>
        </w:rPr>
      </w:pPr>
      <w:r w:rsidRPr="003C6873">
        <w:rPr>
          <w:szCs w:val="22"/>
        </w:rPr>
        <w:t>V případě provádění stavebních a montážních prací, které podle sdělení Českého statistického úřadu o zavedení Klasifikace produkce (CZ-CPA) uveřejněného ve Sbírce zákonů odpovídají číselnému kódu klasifikace produkce CZ-CPA 41 až 43, se uplatní režim přenesení daňové povinnosti dle § 92e zákona č. 235/2004 Sb., o dani z přidané hodnoty, ve znění pozdějších předpisů. V případě změny zákona o dani z přidané hodnoty se postupuje podle znění zákona, které se použije dle příslušných přechodných ustanovení; jinak dle znění zákona účinného ke dni vzniku povinnosti přiznat daň.</w:t>
      </w:r>
    </w:p>
    <w:p w14:paraId="536DF5F1" w14:textId="20892B31" w:rsidR="009B71F7" w:rsidRPr="003C6873" w:rsidRDefault="009B71F7" w:rsidP="002E4ABE">
      <w:pPr>
        <w:numPr>
          <w:ilvl w:val="1"/>
          <w:numId w:val="2"/>
        </w:numPr>
        <w:tabs>
          <w:tab w:val="left" w:pos="567"/>
        </w:tabs>
        <w:suppressAutoHyphens/>
        <w:autoSpaceDE/>
        <w:autoSpaceDN/>
        <w:adjustRightInd/>
        <w:spacing w:before="0" w:after="360"/>
        <w:rPr>
          <w:szCs w:val="22"/>
        </w:rPr>
      </w:pPr>
      <w:r w:rsidRPr="003C6873">
        <w:rPr>
          <w:szCs w:val="22"/>
        </w:rPr>
        <w:t>Část ceny předané</w:t>
      </w:r>
      <w:r w:rsidR="008445B8" w:rsidRPr="003C6873">
        <w:rPr>
          <w:szCs w:val="22"/>
        </w:rPr>
        <w:t xml:space="preserve">ho </w:t>
      </w:r>
      <w:r w:rsidRPr="003C6873">
        <w:rPr>
          <w:szCs w:val="22"/>
        </w:rPr>
        <w:t>díla</w:t>
      </w:r>
      <w:r w:rsidR="008445B8" w:rsidRPr="003C6873">
        <w:rPr>
          <w:szCs w:val="22"/>
        </w:rPr>
        <w:t xml:space="preserve"> </w:t>
      </w:r>
      <w:r w:rsidRPr="003C6873">
        <w:rPr>
          <w:szCs w:val="22"/>
        </w:rPr>
        <w:t>ve výši 5 % představuje pozastávku, jejíž splatnost nastává po uplynutí doby záruky za jakost, přičemž objednatel je i před uplynutím této doby oprávněn provést proti pozastavené části ceny díla započtení svých pohledávek za zhotovitelem. Pozastávka dle tohoto článku může být zhotovitelem nahrazena bankovní zárukou na částku odpovídající výši pozastávky s platností od doby předložení bankovní záruky objednateli do konce záruční doby díla. Splatnost pozastávky je 30 dnů ode dne předložení bankovní záruky a doručení faktury objednateli (podle toho, k čemu dojde později). Ustanovení bodu 1</w:t>
      </w:r>
      <w:r w:rsidR="009A0744">
        <w:rPr>
          <w:szCs w:val="22"/>
        </w:rPr>
        <w:t>1</w:t>
      </w:r>
      <w:r w:rsidRPr="003C6873">
        <w:rPr>
          <w:szCs w:val="22"/>
        </w:rPr>
        <w:t>.</w:t>
      </w:r>
      <w:r w:rsidR="009F200B" w:rsidRPr="003C6873">
        <w:rPr>
          <w:szCs w:val="22"/>
        </w:rPr>
        <w:t>5</w:t>
      </w:r>
      <w:r w:rsidRPr="003C6873">
        <w:rPr>
          <w:szCs w:val="22"/>
        </w:rPr>
        <w:t xml:space="preserve"> této smlouvy platí i pro bankovní záruku, kterou se nahrazuje pozastávka.</w:t>
      </w:r>
    </w:p>
    <w:p w14:paraId="6A70F61E" w14:textId="3527BD6A" w:rsidR="001732B6" w:rsidRPr="003C6873" w:rsidRDefault="001732B6" w:rsidP="002E4ABE">
      <w:pPr>
        <w:numPr>
          <w:ilvl w:val="1"/>
          <w:numId w:val="2"/>
        </w:numPr>
        <w:tabs>
          <w:tab w:val="clear" w:pos="0"/>
          <w:tab w:val="num" w:pos="567"/>
        </w:tabs>
        <w:suppressAutoHyphens/>
        <w:autoSpaceDE/>
        <w:autoSpaceDN/>
        <w:adjustRightInd/>
        <w:spacing w:before="0" w:after="360"/>
        <w:rPr>
          <w:color w:val="000000"/>
        </w:rPr>
      </w:pPr>
      <w:r w:rsidRPr="003C6873">
        <w:rPr>
          <w:szCs w:val="22"/>
        </w:rPr>
        <w:t xml:space="preserve">V případě prodloužení termínu zahájení prací nebo předání staveniště o </w:t>
      </w:r>
      <w:r w:rsidR="009502DA" w:rsidRPr="003C6873">
        <w:rPr>
          <w:szCs w:val="22"/>
        </w:rPr>
        <w:t xml:space="preserve">více než 12 měsíců oproti předpokladu uvedenému v bodě </w:t>
      </w:r>
      <w:r w:rsidR="009F200B" w:rsidRPr="003C6873">
        <w:rPr>
          <w:szCs w:val="22"/>
        </w:rPr>
        <w:t>4.1</w:t>
      </w:r>
      <w:r w:rsidR="009502DA" w:rsidRPr="003C6873">
        <w:rPr>
          <w:szCs w:val="22"/>
        </w:rPr>
        <w:t xml:space="preserve"> této smlouvy bude sjednaná cena díla valorizována. </w:t>
      </w:r>
      <w:r w:rsidR="009502DA" w:rsidRPr="003C6873">
        <w:rPr>
          <w:color w:val="000000"/>
        </w:rPr>
        <w:t>Valorizace bude provedena indexem, který se zjistí jako podíl (i) úhrnného měsíčního bazického indexu, který o dva měsíce předchází měsíc požadovaného zahájení prací nebo předání staveniště, a (ii) úhrnného měsíčního bazického indexu, který o dva měsíce předchází měsíc lhůty pro podání nabídek v zadávacím řízení. Zdrojem informací o inflaci je publikace Českého statistického úřadu Indexy spotřebitelských cen podle klasifikace ECOICOP (měsíčně) - od roku 2018, popřípadě publikace, která ji nahradí. Valorizací ceny se rozumí úprava jednotkových cen bez DPH u položek uvedených ve výkazu výměr jejich násobením zjištěným indexem. Zhotovitel bere na vědomí, že výsledkem valorizace může být zvýšení i snížení cenových položek.</w:t>
      </w:r>
    </w:p>
    <w:p w14:paraId="57459604" w14:textId="4D034116" w:rsidR="002157F8" w:rsidRPr="003C6873" w:rsidRDefault="001732B6" w:rsidP="002E4ABE">
      <w:pPr>
        <w:pStyle w:val="Nadpis2"/>
        <w:numPr>
          <w:ilvl w:val="0"/>
          <w:numId w:val="2"/>
        </w:numPr>
        <w:tabs>
          <w:tab w:val="clear" w:pos="0"/>
          <w:tab w:val="num" w:pos="360"/>
        </w:tabs>
        <w:spacing w:before="0" w:after="360" w:line="240" w:lineRule="auto"/>
        <w:ind w:left="432" w:hanging="432"/>
        <w:rPr>
          <w:sz w:val="22"/>
          <w:szCs w:val="22"/>
          <w:shd w:val="clear" w:color="auto" w:fill="FF0000"/>
        </w:rPr>
      </w:pPr>
      <w:r w:rsidRPr="003C6873">
        <w:rPr>
          <w:sz w:val="22"/>
          <w:szCs w:val="22"/>
        </w:rPr>
        <w:lastRenderedPageBreak/>
        <w:t>Místo a t</w:t>
      </w:r>
      <w:r w:rsidR="002157F8" w:rsidRPr="003C6873">
        <w:rPr>
          <w:sz w:val="22"/>
          <w:szCs w:val="22"/>
        </w:rPr>
        <w:t>ermín provádění díla</w:t>
      </w:r>
      <w:bookmarkEnd w:id="6"/>
    </w:p>
    <w:p w14:paraId="3DD4BF2D" w14:textId="7815D90F" w:rsidR="008445B8" w:rsidRPr="003C6873" w:rsidRDefault="008445B8" w:rsidP="002E4ABE">
      <w:pPr>
        <w:numPr>
          <w:ilvl w:val="1"/>
          <w:numId w:val="2"/>
        </w:numPr>
        <w:suppressAutoHyphens/>
        <w:autoSpaceDE/>
        <w:autoSpaceDN/>
        <w:adjustRightInd/>
        <w:spacing w:before="0" w:after="360"/>
        <w:rPr>
          <w:bCs/>
          <w:spacing w:val="-2"/>
          <w:szCs w:val="22"/>
        </w:rPr>
      </w:pPr>
      <w:r w:rsidRPr="003C6873">
        <w:rPr>
          <w:spacing w:val="-2"/>
          <w:szCs w:val="22"/>
        </w:rPr>
        <w:t xml:space="preserve">Objednatel se zavazuje, že předá staveniště zhotoviteli </w:t>
      </w:r>
      <w:r w:rsidR="005E5923">
        <w:rPr>
          <w:spacing w:val="-2"/>
          <w:szCs w:val="22"/>
        </w:rPr>
        <w:t>bez zbytečného odkladu, nejpozději do jednoho měsíce od uzavření této smlouvy.</w:t>
      </w:r>
    </w:p>
    <w:p w14:paraId="12C8B69F" w14:textId="3B9B351B" w:rsidR="000D4784" w:rsidRPr="003C6873" w:rsidRDefault="000D4784" w:rsidP="002E4ABE">
      <w:pPr>
        <w:pStyle w:val="Seznam"/>
        <w:numPr>
          <w:ilvl w:val="1"/>
          <w:numId w:val="2"/>
        </w:numPr>
        <w:spacing w:before="0" w:after="360" w:line="240" w:lineRule="auto"/>
        <w:rPr>
          <w:spacing w:val="-2"/>
          <w:sz w:val="22"/>
          <w:szCs w:val="22"/>
        </w:rPr>
      </w:pPr>
      <w:r w:rsidRPr="003C6873">
        <w:rPr>
          <w:spacing w:val="-2"/>
          <w:sz w:val="22"/>
          <w:szCs w:val="22"/>
        </w:rPr>
        <w:t xml:space="preserve">Místo zhotovení díla (staveniště) se nachází na adrese Dělnická 106, 405 02 Děčín, na pozemcích p. č. </w:t>
      </w:r>
      <w:r w:rsidR="00FB0C4C" w:rsidRPr="003C6873">
        <w:rPr>
          <w:spacing w:val="-2"/>
          <w:sz w:val="22"/>
          <w:szCs w:val="22"/>
        </w:rPr>
        <w:t xml:space="preserve">3437/6, 3437/5, 3437/1 </w:t>
      </w:r>
      <w:r w:rsidRPr="003C6873">
        <w:rPr>
          <w:spacing w:val="-2"/>
          <w:sz w:val="22"/>
          <w:szCs w:val="22"/>
        </w:rPr>
        <w:t xml:space="preserve">v k. ú. </w:t>
      </w:r>
      <w:r w:rsidR="00FB0C4C" w:rsidRPr="003C6873">
        <w:rPr>
          <w:spacing w:val="-2"/>
          <w:sz w:val="22"/>
          <w:szCs w:val="22"/>
        </w:rPr>
        <w:t>Podmokly, obec Děčín</w:t>
      </w:r>
      <w:r w:rsidRPr="003C6873">
        <w:rPr>
          <w:spacing w:val="-2"/>
          <w:sz w:val="22"/>
          <w:szCs w:val="22"/>
        </w:rPr>
        <w:t>, resp. na pozemcích okolních, jejichž využití při stavbě je pro provedení díla nezbytně nutné. Přesné vymezení staveniště vyplývá z projektové dokumentace.</w:t>
      </w:r>
    </w:p>
    <w:p w14:paraId="24DE9F79" w14:textId="77777777" w:rsidR="000D4784" w:rsidRPr="003C6873" w:rsidRDefault="000D4784" w:rsidP="002E4ABE">
      <w:pPr>
        <w:pStyle w:val="Seznam"/>
        <w:numPr>
          <w:ilvl w:val="1"/>
          <w:numId w:val="2"/>
        </w:numPr>
        <w:spacing w:before="0" w:after="360" w:line="240" w:lineRule="auto"/>
        <w:rPr>
          <w:spacing w:val="-2"/>
          <w:sz w:val="22"/>
          <w:szCs w:val="22"/>
        </w:rPr>
      </w:pPr>
      <w:r w:rsidRPr="003C6873">
        <w:rPr>
          <w:sz w:val="22"/>
          <w:szCs w:val="22"/>
        </w:rPr>
        <w:t>Objednatel se zavazuje předat zhotoviteli staveniště ve stavu odpovídajícím projektové doku</w:t>
      </w:r>
      <w:r w:rsidRPr="003C6873">
        <w:rPr>
          <w:sz w:val="22"/>
          <w:szCs w:val="22"/>
        </w:rPr>
        <w:softHyphen/>
        <w:t xml:space="preserve">mentaci a umožňující provedení díla. </w:t>
      </w:r>
      <w:r w:rsidRPr="003C6873">
        <w:rPr>
          <w:spacing w:val="-2"/>
          <w:sz w:val="22"/>
          <w:szCs w:val="22"/>
        </w:rPr>
        <w:t>Zhotovitel je při převzetí staveniště povinen prověřit, zda staveniště nemá zjevné překážky nebo vady bránící řádnému provedení díla.</w:t>
      </w:r>
    </w:p>
    <w:p w14:paraId="6252FDC7" w14:textId="2363A6BD" w:rsidR="000D4784" w:rsidRPr="003C6873" w:rsidRDefault="000D4784" w:rsidP="002E4ABE">
      <w:pPr>
        <w:numPr>
          <w:ilvl w:val="1"/>
          <w:numId w:val="2"/>
        </w:numPr>
        <w:suppressAutoHyphens/>
        <w:autoSpaceDE/>
        <w:autoSpaceDN/>
        <w:adjustRightInd/>
        <w:spacing w:before="0" w:after="360"/>
        <w:rPr>
          <w:szCs w:val="22"/>
        </w:rPr>
      </w:pPr>
      <w:r w:rsidRPr="003C6873">
        <w:rPr>
          <w:szCs w:val="22"/>
        </w:rPr>
        <w:t>O předání a převzetí staveniště sepíší smluvní strany předávací protokol. Objednatel poskytne po řádnou dobu určenou k provedení díla zhotoviteli staveniště bezplatně.</w:t>
      </w:r>
    </w:p>
    <w:p w14:paraId="4AB5C506" w14:textId="312E3195" w:rsidR="008445B8" w:rsidRPr="003C6873" w:rsidRDefault="008445B8" w:rsidP="002E4ABE">
      <w:pPr>
        <w:numPr>
          <w:ilvl w:val="1"/>
          <w:numId w:val="2"/>
        </w:numPr>
        <w:suppressAutoHyphens/>
        <w:autoSpaceDE/>
        <w:autoSpaceDN/>
        <w:adjustRightInd/>
        <w:spacing w:before="0" w:after="360"/>
        <w:rPr>
          <w:bCs/>
          <w:spacing w:val="-2"/>
          <w:szCs w:val="22"/>
        </w:rPr>
      </w:pPr>
      <w:r w:rsidRPr="003C6873">
        <w:rPr>
          <w:spacing w:val="-2"/>
          <w:szCs w:val="22"/>
        </w:rPr>
        <w:t>Zhotovitel zahájí práce na díle bezodkladně po předání a převzetí místa k provedení díla (staveniště). O předání a převzetí staveniště sepíší smluvní strany předávací protokol.</w:t>
      </w:r>
    </w:p>
    <w:p w14:paraId="4C4D45DF" w14:textId="4FA3183C" w:rsidR="008445B8" w:rsidRPr="005E5923" w:rsidRDefault="002157F8" w:rsidP="00DC6DB7">
      <w:pPr>
        <w:numPr>
          <w:ilvl w:val="1"/>
          <w:numId w:val="2"/>
        </w:numPr>
        <w:suppressAutoHyphens/>
        <w:autoSpaceDE/>
        <w:autoSpaceDN/>
        <w:adjustRightInd/>
        <w:spacing w:before="0" w:after="360"/>
        <w:rPr>
          <w:bCs/>
          <w:spacing w:val="-2"/>
          <w:szCs w:val="22"/>
        </w:rPr>
      </w:pPr>
      <w:r w:rsidRPr="005E5923">
        <w:rPr>
          <w:szCs w:val="22"/>
        </w:rPr>
        <w:t xml:space="preserve">Zhotovitel se zavazuje, že provede dílo </w:t>
      </w:r>
      <w:r w:rsidR="00DC6DB7" w:rsidRPr="005E5923">
        <w:rPr>
          <w:szCs w:val="22"/>
        </w:rPr>
        <w:t>nejpozději do</w:t>
      </w:r>
      <w:r w:rsidR="005E5923">
        <w:rPr>
          <w:szCs w:val="22"/>
        </w:rPr>
        <w:t xml:space="preserve"> dne</w:t>
      </w:r>
      <w:r w:rsidR="00DC6DB7" w:rsidRPr="005E5923">
        <w:rPr>
          <w:szCs w:val="22"/>
        </w:rPr>
        <w:t xml:space="preserve"> </w:t>
      </w:r>
      <w:r w:rsidR="005E5923" w:rsidRPr="005E5923">
        <w:rPr>
          <w:szCs w:val="22"/>
        </w:rPr>
        <w:t>15</w:t>
      </w:r>
      <w:r w:rsidR="00DC6DB7" w:rsidRPr="005E5923">
        <w:rPr>
          <w:szCs w:val="22"/>
        </w:rPr>
        <w:t xml:space="preserve">. </w:t>
      </w:r>
      <w:r w:rsidR="005E5923" w:rsidRPr="005E5923">
        <w:rPr>
          <w:szCs w:val="22"/>
        </w:rPr>
        <w:t>5</w:t>
      </w:r>
      <w:r w:rsidR="00DC6DB7" w:rsidRPr="005E5923">
        <w:rPr>
          <w:szCs w:val="22"/>
        </w:rPr>
        <w:t>. 202</w:t>
      </w:r>
      <w:r w:rsidR="005E5923" w:rsidRPr="005E5923">
        <w:rPr>
          <w:szCs w:val="22"/>
        </w:rPr>
        <w:t>6</w:t>
      </w:r>
      <w:r w:rsidR="005E5923">
        <w:rPr>
          <w:szCs w:val="22"/>
        </w:rPr>
        <w:t xml:space="preserve"> anebo do šesti měsíců ode dne uzavření této smlouvy podle toho, co nastane později</w:t>
      </w:r>
      <w:r w:rsidR="00DC6DB7" w:rsidRPr="005E5923">
        <w:rPr>
          <w:szCs w:val="22"/>
        </w:rPr>
        <w:t>.</w:t>
      </w:r>
    </w:p>
    <w:p w14:paraId="44C5BB09" w14:textId="11B1DAD9" w:rsidR="008445B8" w:rsidRPr="003C6873" w:rsidRDefault="008445B8" w:rsidP="002E4ABE">
      <w:pPr>
        <w:numPr>
          <w:ilvl w:val="1"/>
          <w:numId w:val="2"/>
        </w:numPr>
        <w:suppressAutoHyphens/>
        <w:autoSpaceDE/>
        <w:autoSpaceDN/>
        <w:adjustRightInd/>
        <w:spacing w:before="0" w:after="360"/>
        <w:rPr>
          <w:bCs/>
          <w:spacing w:val="-2"/>
          <w:szCs w:val="22"/>
        </w:rPr>
      </w:pPr>
      <w:r w:rsidRPr="003C6873">
        <w:rPr>
          <w:bCs/>
          <w:spacing w:val="-2"/>
          <w:szCs w:val="22"/>
        </w:rPr>
        <w:t xml:space="preserve">Zhotovitel může požadovat </w:t>
      </w:r>
      <w:bookmarkStart w:id="7" w:name="_Hlk192780051"/>
      <w:r w:rsidRPr="003C6873">
        <w:rPr>
          <w:bCs/>
          <w:spacing w:val="-2"/>
          <w:szCs w:val="22"/>
        </w:rPr>
        <w:t xml:space="preserve">prodloužení lhůty pro provedení díla </w:t>
      </w:r>
      <w:bookmarkEnd w:id="7"/>
      <w:r w:rsidRPr="003C6873">
        <w:rPr>
          <w:bCs/>
          <w:spacing w:val="-2"/>
          <w:szCs w:val="22"/>
        </w:rPr>
        <w:t>pouze v případech, pokud je jeho plnění zpožděno nebo bude zpožděno z některého z následujících důvodů:</w:t>
      </w:r>
    </w:p>
    <w:p w14:paraId="70A5113F" w14:textId="77777777" w:rsidR="008445B8" w:rsidRPr="003C6873" w:rsidRDefault="008445B8" w:rsidP="002E4ABE">
      <w:pPr>
        <w:pStyle w:val="Zkladntext"/>
        <w:numPr>
          <w:ilvl w:val="0"/>
          <w:numId w:val="7"/>
        </w:numPr>
        <w:tabs>
          <w:tab w:val="left" w:pos="993"/>
        </w:tabs>
        <w:spacing w:before="0" w:after="360" w:line="240" w:lineRule="auto"/>
        <w:ind w:left="993" w:hanging="426"/>
        <w:rPr>
          <w:bCs/>
          <w:spacing w:val="-4"/>
          <w:sz w:val="22"/>
          <w:szCs w:val="22"/>
          <w:lang w:val="cs-CZ"/>
        </w:rPr>
      </w:pPr>
      <w:r w:rsidRPr="003C6873">
        <w:rPr>
          <w:bCs/>
          <w:spacing w:val="-4"/>
          <w:sz w:val="22"/>
          <w:szCs w:val="22"/>
          <w:lang w:val="cs-CZ"/>
        </w:rPr>
        <w:t>plnění zhotovitele není objektivně možné z důvodů neposkytnutí součinnosti ze strany objednatele (pokud ovšem neposkytnutí součinnosti není důsledkem neplnění závazku zhotovitelem);</w:t>
      </w:r>
    </w:p>
    <w:p w14:paraId="07939AF2" w14:textId="77777777" w:rsidR="008445B8" w:rsidRPr="003C6873" w:rsidRDefault="008445B8" w:rsidP="002E4ABE">
      <w:pPr>
        <w:pStyle w:val="Zkladntext"/>
        <w:numPr>
          <w:ilvl w:val="0"/>
          <w:numId w:val="7"/>
        </w:numPr>
        <w:tabs>
          <w:tab w:val="left" w:pos="993"/>
        </w:tabs>
        <w:spacing w:before="0" w:after="360" w:line="240" w:lineRule="auto"/>
        <w:ind w:left="993" w:hanging="426"/>
        <w:rPr>
          <w:bCs/>
          <w:spacing w:val="-4"/>
          <w:sz w:val="22"/>
          <w:szCs w:val="22"/>
          <w:lang w:val="cs-CZ"/>
        </w:rPr>
      </w:pPr>
      <w:r w:rsidRPr="003C6873">
        <w:rPr>
          <w:bCs/>
          <w:sz w:val="22"/>
          <w:szCs w:val="22"/>
          <w:lang w:val="cs-CZ"/>
        </w:rPr>
        <w:t>posunutí termínu zahájení stavebních prací nebo předání staveniště objednatelem, který si toto právo vyhrazuje;</w:t>
      </w:r>
    </w:p>
    <w:p w14:paraId="0E87396F" w14:textId="77777777" w:rsidR="009A0744" w:rsidRPr="009A0744" w:rsidRDefault="008445B8" w:rsidP="002E4ABE">
      <w:pPr>
        <w:pStyle w:val="Zkladntext"/>
        <w:numPr>
          <w:ilvl w:val="0"/>
          <w:numId w:val="7"/>
        </w:numPr>
        <w:tabs>
          <w:tab w:val="left" w:pos="993"/>
        </w:tabs>
        <w:spacing w:before="0" w:after="360" w:line="240" w:lineRule="auto"/>
        <w:ind w:left="993" w:hanging="426"/>
        <w:rPr>
          <w:bCs/>
          <w:spacing w:val="-4"/>
          <w:sz w:val="22"/>
          <w:szCs w:val="22"/>
          <w:lang w:val="cs-CZ"/>
        </w:rPr>
      </w:pPr>
      <w:r w:rsidRPr="003C6873">
        <w:rPr>
          <w:bCs/>
          <w:sz w:val="22"/>
          <w:szCs w:val="22"/>
          <w:lang w:val="cs-CZ"/>
        </w:rPr>
        <w:t>v důsledku vyšší moci, která objektivně znemožňuje zhotoviteli plnit</w:t>
      </w:r>
      <w:r w:rsidR="009A0744">
        <w:rPr>
          <w:bCs/>
          <w:sz w:val="22"/>
          <w:szCs w:val="22"/>
          <w:lang w:val="cs-CZ"/>
        </w:rPr>
        <w:t xml:space="preserve">; </w:t>
      </w:r>
    </w:p>
    <w:p w14:paraId="44ABEF89" w14:textId="13B3C491" w:rsidR="008445B8" w:rsidRPr="003C6873" w:rsidRDefault="009A0744" w:rsidP="002E4ABE">
      <w:pPr>
        <w:pStyle w:val="Zkladntext"/>
        <w:numPr>
          <w:ilvl w:val="0"/>
          <w:numId w:val="7"/>
        </w:numPr>
        <w:tabs>
          <w:tab w:val="left" w:pos="993"/>
        </w:tabs>
        <w:spacing w:before="0" w:after="360" w:line="240" w:lineRule="auto"/>
        <w:ind w:left="993" w:hanging="426"/>
        <w:rPr>
          <w:bCs/>
          <w:spacing w:val="-4"/>
          <w:sz w:val="22"/>
          <w:szCs w:val="22"/>
          <w:lang w:val="cs-CZ"/>
        </w:rPr>
      </w:pPr>
      <w:r>
        <w:rPr>
          <w:bCs/>
          <w:sz w:val="22"/>
          <w:szCs w:val="22"/>
          <w:lang w:val="cs-CZ"/>
        </w:rPr>
        <w:t>v důsledku nečinnosti orgánu veřejné moci</w:t>
      </w:r>
      <w:r w:rsidR="008445B8" w:rsidRPr="003C6873">
        <w:rPr>
          <w:bCs/>
          <w:sz w:val="22"/>
          <w:szCs w:val="22"/>
          <w:lang w:val="cs-CZ"/>
        </w:rPr>
        <w:t>.</w:t>
      </w:r>
    </w:p>
    <w:p w14:paraId="21C2AC84" w14:textId="27941F22" w:rsidR="002157F8" w:rsidRPr="003C6873" w:rsidRDefault="002157F8" w:rsidP="002E4ABE">
      <w:pPr>
        <w:numPr>
          <w:ilvl w:val="1"/>
          <w:numId w:val="2"/>
        </w:numPr>
        <w:suppressAutoHyphens/>
        <w:autoSpaceDE/>
        <w:autoSpaceDN/>
        <w:adjustRightInd/>
        <w:spacing w:before="0" w:after="360"/>
        <w:rPr>
          <w:bCs/>
          <w:szCs w:val="22"/>
        </w:rPr>
      </w:pPr>
      <w:r w:rsidRPr="003C6873">
        <w:rPr>
          <w:bCs/>
          <w:szCs w:val="22"/>
        </w:rPr>
        <w:t xml:space="preserve">Zhotovitel </w:t>
      </w:r>
      <w:r w:rsidRPr="003C6873">
        <w:rPr>
          <w:szCs w:val="22"/>
        </w:rPr>
        <w:t>se zavazuje, že vyklidí staveniště do 10 dnů ode dne uplynutí lhůty pro provedení díla podle bod</w:t>
      </w:r>
      <w:r w:rsidR="009F200B" w:rsidRPr="003C6873">
        <w:rPr>
          <w:szCs w:val="22"/>
        </w:rPr>
        <w:t>u 4.6</w:t>
      </w:r>
      <w:r w:rsidR="008445B8" w:rsidRPr="003C6873">
        <w:rPr>
          <w:szCs w:val="22"/>
        </w:rPr>
        <w:t xml:space="preserve"> </w:t>
      </w:r>
      <w:r w:rsidRPr="003C6873">
        <w:rPr>
          <w:szCs w:val="22"/>
        </w:rPr>
        <w:t xml:space="preserve">této smlouvy, případně prodloužené </w:t>
      </w:r>
      <w:r w:rsidR="009F200B" w:rsidRPr="003C6873">
        <w:rPr>
          <w:szCs w:val="22"/>
        </w:rPr>
        <w:t>v souladu s touto smlouvou.</w:t>
      </w:r>
    </w:p>
    <w:p w14:paraId="29802BC1" w14:textId="77777777" w:rsidR="00F43505" w:rsidRPr="003C6873" w:rsidRDefault="00F43505" w:rsidP="002E4ABE">
      <w:pPr>
        <w:pStyle w:val="Nadpis2"/>
        <w:numPr>
          <w:ilvl w:val="0"/>
          <w:numId w:val="2"/>
        </w:numPr>
        <w:tabs>
          <w:tab w:val="clear" w:pos="0"/>
          <w:tab w:val="num" w:pos="360"/>
        </w:tabs>
        <w:spacing w:before="0" w:after="360" w:line="240" w:lineRule="auto"/>
        <w:ind w:left="432" w:hanging="432"/>
        <w:rPr>
          <w:sz w:val="22"/>
          <w:szCs w:val="22"/>
        </w:rPr>
      </w:pPr>
      <w:bookmarkStart w:id="8" w:name="_Hlk122424617"/>
      <w:r w:rsidRPr="003C6873">
        <w:rPr>
          <w:sz w:val="22"/>
          <w:szCs w:val="22"/>
        </w:rPr>
        <w:t>Předání a převzetí provedeného díla</w:t>
      </w:r>
    </w:p>
    <w:p w14:paraId="351B4D0D" w14:textId="57164C95" w:rsidR="00F43505" w:rsidRPr="003C6873" w:rsidRDefault="00F43505" w:rsidP="002E4ABE">
      <w:pPr>
        <w:pStyle w:val="Seznam"/>
        <w:numPr>
          <w:ilvl w:val="1"/>
          <w:numId w:val="2"/>
        </w:numPr>
        <w:spacing w:before="0" w:after="360" w:line="240" w:lineRule="auto"/>
        <w:rPr>
          <w:sz w:val="22"/>
          <w:szCs w:val="22"/>
        </w:rPr>
      </w:pPr>
      <w:r w:rsidRPr="003C6873">
        <w:rPr>
          <w:sz w:val="22"/>
          <w:szCs w:val="22"/>
        </w:rPr>
        <w:t xml:space="preserve">Zhotovitel předá objednateli provedené dílo nejpozději v poslední den </w:t>
      </w:r>
      <w:r w:rsidR="009F200B" w:rsidRPr="003C6873">
        <w:rPr>
          <w:sz w:val="22"/>
          <w:szCs w:val="22"/>
        </w:rPr>
        <w:t>termínu</w:t>
      </w:r>
      <w:r w:rsidRPr="003C6873">
        <w:rPr>
          <w:sz w:val="22"/>
          <w:szCs w:val="22"/>
        </w:rPr>
        <w:t xml:space="preserve"> uvedeného v</w:t>
      </w:r>
      <w:r w:rsidR="009F200B" w:rsidRPr="003C6873">
        <w:rPr>
          <w:sz w:val="22"/>
          <w:szCs w:val="22"/>
        </w:rPr>
        <w:t> </w:t>
      </w:r>
      <w:r w:rsidRPr="003C6873">
        <w:rPr>
          <w:sz w:val="22"/>
          <w:szCs w:val="22"/>
        </w:rPr>
        <w:t>bod</w:t>
      </w:r>
      <w:r w:rsidR="009F200B" w:rsidRPr="003C6873">
        <w:rPr>
          <w:sz w:val="22"/>
          <w:szCs w:val="22"/>
        </w:rPr>
        <w:t xml:space="preserve">u 4.6 </w:t>
      </w:r>
      <w:r w:rsidRPr="003C6873">
        <w:rPr>
          <w:sz w:val="22"/>
          <w:szCs w:val="22"/>
        </w:rPr>
        <w:t>této smlouvy.</w:t>
      </w:r>
    </w:p>
    <w:p w14:paraId="7367BF91" w14:textId="46A2E046" w:rsidR="00F43505" w:rsidRPr="003C6873" w:rsidRDefault="00F43505" w:rsidP="002E4ABE">
      <w:pPr>
        <w:pStyle w:val="Seznam"/>
        <w:numPr>
          <w:ilvl w:val="1"/>
          <w:numId w:val="2"/>
        </w:numPr>
        <w:spacing w:before="0" w:after="360" w:line="240" w:lineRule="auto"/>
        <w:rPr>
          <w:sz w:val="22"/>
          <w:szCs w:val="22"/>
        </w:rPr>
      </w:pPr>
      <w:r w:rsidRPr="003C6873">
        <w:rPr>
          <w:sz w:val="22"/>
          <w:szCs w:val="22"/>
        </w:rPr>
        <w:t>Zhotovitel připraví k předání/převzetí provedeného díla jako celku veškeré doklady o provedení všech zkoušek předepsaných projektovou dokumentací a normami v ní uvedenými</w:t>
      </w:r>
      <w:r w:rsidR="00B16720">
        <w:rPr>
          <w:sz w:val="22"/>
          <w:szCs w:val="22"/>
        </w:rPr>
        <w:t xml:space="preserve"> a veškeré doklady o splnění povinnosti zhotovitele dle bodu 2.10 této smlouvy</w:t>
      </w:r>
      <w:r w:rsidRPr="003C6873">
        <w:rPr>
          <w:sz w:val="22"/>
          <w:szCs w:val="22"/>
        </w:rPr>
        <w:t>. Objednatel po předložení těchto dokladů zhotovitelem stanoví termín k předání/převzetí díla bez zbytečného odkladu.</w:t>
      </w:r>
    </w:p>
    <w:p w14:paraId="6E2D0154" w14:textId="77777777" w:rsidR="00F43505" w:rsidRPr="003C6873" w:rsidRDefault="00F43505" w:rsidP="002E4ABE">
      <w:pPr>
        <w:pStyle w:val="Seznam"/>
        <w:numPr>
          <w:ilvl w:val="1"/>
          <w:numId w:val="2"/>
        </w:numPr>
        <w:spacing w:before="0" w:after="360" w:line="240" w:lineRule="auto"/>
        <w:rPr>
          <w:spacing w:val="-2"/>
          <w:sz w:val="22"/>
          <w:szCs w:val="22"/>
        </w:rPr>
      </w:pPr>
      <w:r w:rsidRPr="003C6873">
        <w:rPr>
          <w:spacing w:val="-2"/>
          <w:sz w:val="22"/>
          <w:szCs w:val="22"/>
        </w:rPr>
        <w:lastRenderedPageBreak/>
        <w:t>O průběhu předání a převzetí provedeného díla a dokladů vyhotoví obě smluvní strany protokol, ve kterém uvedou všechny zjištěné skutečnosti související s provedením díla, sepíší zjištěné nedodělky a vady a popřípadě stanoví termíny pro jejich odstranění.</w:t>
      </w:r>
    </w:p>
    <w:p w14:paraId="4F98E3D5" w14:textId="77777777" w:rsidR="00F43505" w:rsidRPr="003C6873" w:rsidRDefault="00F43505" w:rsidP="002E4ABE">
      <w:pPr>
        <w:pStyle w:val="Seznam"/>
        <w:numPr>
          <w:ilvl w:val="1"/>
          <w:numId w:val="2"/>
        </w:numPr>
        <w:spacing w:before="0" w:after="360" w:line="240" w:lineRule="auto"/>
        <w:rPr>
          <w:spacing w:val="-2"/>
          <w:sz w:val="22"/>
          <w:szCs w:val="22"/>
        </w:rPr>
      </w:pPr>
      <w:r w:rsidRPr="003C6873">
        <w:rPr>
          <w:spacing w:val="-2"/>
          <w:sz w:val="22"/>
          <w:szCs w:val="22"/>
        </w:rPr>
        <w:t xml:space="preserve">V případě, že dílo bude při předání a převzetí vykazovat vady nebo nedodělky, které jsou podstatného rázu nebo brání jeho řádnému užívání, má objednatel právo odmítnout dílo jako celek převzít. V takovém případě se do protokolu sepsaného stranami uvede, že objednatel odmítnul převzít dílo, a popíše se důvod tohoto odmítnutí. </w:t>
      </w:r>
    </w:p>
    <w:p w14:paraId="1EE4C98D" w14:textId="0080CDE4" w:rsidR="008445B8" w:rsidRPr="003C6873" w:rsidRDefault="00F43505" w:rsidP="002E4ABE">
      <w:pPr>
        <w:pStyle w:val="Seznam"/>
        <w:numPr>
          <w:ilvl w:val="1"/>
          <w:numId w:val="2"/>
        </w:numPr>
        <w:spacing w:before="0" w:after="360" w:line="240" w:lineRule="auto"/>
        <w:rPr>
          <w:spacing w:val="-2"/>
          <w:sz w:val="22"/>
          <w:szCs w:val="22"/>
        </w:rPr>
      </w:pPr>
      <w:r w:rsidRPr="003C6873">
        <w:rPr>
          <w:spacing w:val="-2"/>
          <w:sz w:val="22"/>
          <w:szCs w:val="22"/>
        </w:rPr>
        <w:t>Zhotovitel nesplní svůj závazek provést dílo, dokud vady a nedodělky neodstraní a dílo nepředá objednateli bez vad a nedodělků. Převzetím díla s vadami a nedodělky nevzniká zhotoviteli právo na zaplacení ceny díla.</w:t>
      </w:r>
    </w:p>
    <w:p w14:paraId="7AA99F5E" w14:textId="77777777" w:rsidR="002157F8" w:rsidRPr="003C6873" w:rsidRDefault="002157F8" w:rsidP="002E4ABE">
      <w:pPr>
        <w:pStyle w:val="Nadpis2"/>
        <w:numPr>
          <w:ilvl w:val="0"/>
          <w:numId w:val="2"/>
        </w:numPr>
        <w:tabs>
          <w:tab w:val="clear" w:pos="0"/>
          <w:tab w:val="num" w:pos="360"/>
        </w:tabs>
        <w:spacing w:before="0" w:after="360" w:line="240" w:lineRule="auto"/>
        <w:ind w:left="432" w:hanging="432"/>
        <w:rPr>
          <w:sz w:val="22"/>
          <w:szCs w:val="22"/>
        </w:rPr>
      </w:pPr>
      <w:r w:rsidRPr="003C6873">
        <w:rPr>
          <w:sz w:val="22"/>
          <w:szCs w:val="22"/>
        </w:rPr>
        <w:t>Nebezpečí škody, vlastnictví předmětu díla</w:t>
      </w:r>
    </w:p>
    <w:p w14:paraId="5853CF9C" w14:textId="77777777" w:rsidR="002157F8" w:rsidRPr="003C6873" w:rsidRDefault="002157F8" w:rsidP="002E4ABE">
      <w:pPr>
        <w:pStyle w:val="Odstavecseseznamem"/>
        <w:numPr>
          <w:ilvl w:val="1"/>
          <w:numId w:val="2"/>
        </w:numPr>
        <w:spacing w:before="0" w:after="360" w:line="240" w:lineRule="auto"/>
        <w:rPr>
          <w:spacing w:val="-2"/>
          <w:sz w:val="22"/>
          <w:szCs w:val="22"/>
        </w:rPr>
      </w:pPr>
      <w:r w:rsidRPr="003C6873">
        <w:rPr>
          <w:spacing w:val="-2"/>
          <w:sz w:val="22"/>
          <w:szCs w:val="22"/>
        </w:rPr>
        <w:t>Objednateli vzniká vlastnictví k jednotlivým částem díla jejich zabudováním do struktury díla.</w:t>
      </w:r>
    </w:p>
    <w:p w14:paraId="22507442" w14:textId="26D8E5B8" w:rsidR="002157F8" w:rsidRPr="003C6873" w:rsidRDefault="002157F8" w:rsidP="002E4ABE">
      <w:pPr>
        <w:pStyle w:val="Odstavecseseznamem"/>
        <w:numPr>
          <w:ilvl w:val="1"/>
          <w:numId w:val="2"/>
        </w:numPr>
        <w:spacing w:before="0" w:after="360" w:line="240" w:lineRule="auto"/>
        <w:rPr>
          <w:strike/>
          <w:color w:val="000000"/>
          <w:sz w:val="22"/>
          <w:szCs w:val="22"/>
        </w:rPr>
      </w:pPr>
      <w:r w:rsidRPr="003C6873">
        <w:rPr>
          <w:color w:val="000000"/>
          <w:sz w:val="22"/>
          <w:szCs w:val="22"/>
        </w:rPr>
        <w:t xml:space="preserve">Nebezpečí vzniku škody na zhotovovaném díle přechází na objednatele </w:t>
      </w:r>
      <w:r w:rsidR="001911D7" w:rsidRPr="003C6873">
        <w:rPr>
          <w:color w:val="000000"/>
          <w:sz w:val="22"/>
          <w:szCs w:val="22"/>
        </w:rPr>
        <w:t>prokazatelným</w:t>
      </w:r>
      <w:r w:rsidRPr="003C6873">
        <w:rPr>
          <w:color w:val="000000"/>
          <w:sz w:val="22"/>
          <w:szCs w:val="22"/>
        </w:rPr>
        <w:t xml:space="preserve"> předání</w:t>
      </w:r>
      <w:r w:rsidR="001911D7" w:rsidRPr="003C6873">
        <w:rPr>
          <w:color w:val="000000"/>
          <w:sz w:val="22"/>
          <w:szCs w:val="22"/>
        </w:rPr>
        <w:t>m</w:t>
      </w:r>
      <w:r w:rsidRPr="003C6873">
        <w:rPr>
          <w:color w:val="000000"/>
          <w:sz w:val="22"/>
          <w:szCs w:val="22"/>
        </w:rPr>
        <w:t xml:space="preserve"> a převzetí</w:t>
      </w:r>
      <w:r w:rsidR="001911D7" w:rsidRPr="003C6873">
        <w:rPr>
          <w:color w:val="000000"/>
          <w:sz w:val="22"/>
          <w:szCs w:val="22"/>
        </w:rPr>
        <w:t>m</w:t>
      </w:r>
      <w:r w:rsidRPr="003C6873">
        <w:rPr>
          <w:color w:val="000000"/>
          <w:sz w:val="22"/>
          <w:szCs w:val="22"/>
        </w:rPr>
        <w:t xml:space="preserve"> díla objednatelem bez vad a nedodělků.</w:t>
      </w:r>
    </w:p>
    <w:p w14:paraId="0388C0A0" w14:textId="58E7DE9A" w:rsidR="002157F8" w:rsidRPr="003C6873" w:rsidRDefault="002157F8" w:rsidP="002E4ABE">
      <w:pPr>
        <w:pStyle w:val="Tabellentext"/>
        <w:keepLines w:val="0"/>
        <w:numPr>
          <w:ilvl w:val="1"/>
          <w:numId w:val="2"/>
        </w:numPr>
        <w:spacing w:before="0" w:after="360" w:line="240" w:lineRule="auto"/>
        <w:rPr>
          <w:rFonts w:ascii="Times New Roman" w:hAnsi="Times New Roman" w:cs="Times New Roman"/>
          <w:szCs w:val="22"/>
          <w:lang w:val="cs-CZ"/>
        </w:rPr>
      </w:pPr>
      <w:r w:rsidRPr="003C6873">
        <w:rPr>
          <w:rFonts w:ascii="Times New Roman" w:hAnsi="Times New Roman" w:cs="Times New Roman"/>
          <w:szCs w:val="22"/>
          <w:lang w:val="cs-CZ"/>
        </w:rPr>
        <w:t>Zhotovitel nese veškerou odpovědnost za veškeré škody způsobené objednateli a třetím osobám vznikl</w:t>
      </w:r>
      <w:r w:rsidR="00F43505" w:rsidRPr="003C6873">
        <w:rPr>
          <w:rFonts w:ascii="Times New Roman" w:hAnsi="Times New Roman" w:cs="Times New Roman"/>
          <w:szCs w:val="22"/>
          <w:lang w:val="cs-CZ"/>
        </w:rPr>
        <w:t>é</w:t>
      </w:r>
      <w:r w:rsidRPr="003C6873">
        <w:rPr>
          <w:rFonts w:ascii="Times New Roman" w:hAnsi="Times New Roman" w:cs="Times New Roman"/>
          <w:szCs w:val="22"/>
          <w:lang w:val="cs-CZ"/>
        </w:rPr>
        <w:t xml:space="preserve"> v souvislosti se zhotovením díla. Zhotovitel nese odpovědnost za jakoukoliv škodu způsobenou na díle před přechodem vzniku nebezpečí škody na díle na objednatele.</w:t>
      </w:r>
    </w:p>
    <w:p w14:paraId="305279E4" w14:textId="77777777" w:rsidR="002157F8" w:rsidRPr="003C6873" w:rsidRDefault="002157F8" w:rsidP="002E4ABE">
      <w:pPr>
        <w:pStyle w:val="Nadpis2"/>
        <w:numPr>
          <w:ilvl w:val="0"/>
          <w:numId w:val="2"/>
        </w:numPr>
        <w:tabs>
          <w:tab w:val="clear" w:pos="0"/>
          <w:tab w:val="num" w:pos="360"/>
        </w:tabs>
        <w:spacing w:before="0" w:after="360" w:line="240" w:lineRule="auto"/>
        <w:ind w:left="432" w:hanging="432"/>
        <w:rPr>
          <w:sz w:val="22"/>
          <w:szCs w:val="22"/>
        </w:rPr>
      </w:pPr>
      <w:r w:rsidRPr="003C6873">
        <w:rPr>
          <w:sz w:val="22"/>
          <w:szCs w:val="22"/>
        </w:rPr>
        <w:t>Odpovědnost zhotovitele za vady, záruka</w:t>
      </w:r>
    </w:p>
    <w:p w14:paraId="671AE968" w14:textId="27C82B09" w:rsidR="002157F8" w:rsidRPr="003C6873" w:rsidRDefault="002157F8" w:rsidP="002E4ABE">
      <w:pPr>
        <w:pStyle w:val="Seznam"/>
        <w:numPr>
          <w:ilvl w:val="1"/>
          <w:numId w:val="2"/>
        </w:numPr>
        <w:spacing w:before="0" w:after="360" w:line="240" w:lineRule="auto"/>
        <w:rPr>
          <w:sz w:val="22"/>
          <w:szCs w:val="22"/>
        </w:rPr>
      </w:pPr>
      <w:r w:rsidRPr="003C6873">
        <w:rPr>
          <w:sz w:val="22"/>
          <w:szCs w:val="22"/>
        </w:rPr>
        <w:t xml:space="preserve">Zhotovitel odpovídá za veškeré vady, které má dílo při převzetí objednatelem nebo které se vyskytnou před započetím běhu záruční </w:t>
      </w:r>
      <w:r w:rsidR="00F43505" w:rsidRPr="003C6873">
        <w:rPr>
          <w:sz w:val="22"/>
          <w:szCs w:val="22"/>
        </w:rPr>
        <w:t>doby</w:t>
      </w:r>
      <w:r w:rsidRPr="003C6873">
        <w:rPr>
          <w:sz w:val="22"/>
          <w:szCs w:val="22"/>
        </w:rPr>
        <w:t xml:space="preserve">, jakož i za vady, které se na díle vyskytnou v záruční době. </w:t>
      </w:r>
    </w:p>
    <w:p w14:paraId="0E7922DC" w14:textId="6466C90A" w:rsidR="002157F8" w:rsidRPr="003C6873" w:rsidRDefault="002157F8" w:rsidP="002E4ABE">
      <w:pPr>
        <w:pStyle w:val="Seznam"/>
        <w:numPr>
          <w:ilvl w:val="1"/>
          <w:numId w:val="2"/>
        </w:numPr>
        <w:spacing w:before="0" w:after="360" w:line="240" w:lineRule="auto"/>
        <w:rPr>
          <w:sz w:val="22"/>
          <w:szCs w:val="22"/>
        </w:rPr>
      </w:pPr>
      <w:r w:rsidRPr="003C6873">
        <w:rPr>
          <w:sz w:val="22"/>
          <w:szCs w:val="22"/>
        </w:rPr>
        <w:t xml:space="preserve">Zhotovitel poskytuje objednateli na dílo záruku za jakost, a to v délce trvání 60 (slovy: </w:t>
      </w:r>
      <w:r w:rsidR="00D774C8" w:rsidRPr="003C6873">
        <w:rPr>
          <w:sz w:val="22"/>
          <w:szCs w:val="22"/>
        </w:rPr>
        <w:t>šedesát</w:t>
      </w:r>
      <w:r w:rsidRPr="003C6873">
        <w:rPr>
          <w:sz w:val="22"/>
          <w:szCs w:val="22"/>
        </w:rPr>
        <w:t>)</w:t>
      </w:r>
      <w:r w:rsidRPr="003C6873">
        <w:rPr>
          <w:b/>
          <w:sz w:val="22"/>
          <w:szCs w:val="22"/>
        </w:rPr>
        <w:t xml:space="preserve"> </w:t>
      </w:r>
      <w:r w:rsidRPr="003C6873">
        <w:rPr>
          <w:sz w:val="22"/>
          <w:szCs w:val="22"/>
        </w:rPr>
        <w:t>měsíců</w:t>
      </w:r>
      <w:r w:rsidR="001911D7" w:rsidRPr="003C6873">
        <w:rPr>
          <w:sz w:val="22"/>
          <w:szCs w:val="22"/>
        </w:rPr>
        <w:t xml:space="preserve"> (dále jen „</w:t>
      </w:r>
      <w:r w:rsidR="001911D7" w:rsidRPr="003C6873">
        <w:rPr>
          <w:b/>
          <w:bCs/>
          <w:sz w:val="22"/>
          <w:szCs w:val="22"/>
        </w:rPr>
        <w:t>záruční doba</w:t>
      </w:r>
      <w:r w:rsidR="001911D7" w:rsidRPr="003C6873">
        <w:rPr>
          <w:sz w:val="22"/>
          <w:szCs w:val="22"/>
        </w:rPr>
        <w:t>“).</w:t>
      </w:r>
    </w:p>
    <w:p w14:paraId="583B10DC" w14:textId="3D5709EA" w:rsidR="002157F8" w:rsidRPr="003C6873" w:rsidRDefault="002157F8" w:rsidP="002E4ABE">
      <w:pPr>
        <w:pStyle w:val="Odstavecseseznamem"/>
        <w:numPr>
          <w:ilvl w:val="1"/>
          <w:numId w:val="2"/>
        </w:numPr>
        <w:spacing w:before="0" w:after="360" w:line="240" w:lineRule="auto"/>
        <w:rPr>
          <w:strike/>
          <w:color w:val="000000"/>
          <w:sz w:val="22"/>
          <w:szCs w:val="22"/>
        </w:rPr>
      </w:pPr>
      <w:r w:rsidRPr="003C6873">
        <w:rPr>
          <w:color w:val="000000"/>
          <w:sz w:val="22"/>
          <w:szCs w:val="22"/>
        </w:rPr>
        <w:t xml:space="preserve">Záruční doba počíná běžet </w:t>
      </w:r>
      <w:r w:rsidR="002D2930" w:rsidRPr="003C6873">
        <w:rPr>
          <w:color w:val="000000"/>
          <w:sz w:val="22"/>
          <w:szCs w:val="22"/>
        </w:rPr>
        <w:t>předáním</w:t>
      </w:r>
      <w:r w:rsidRPr="003C6873">
        <w:rPr>
          <w:color w:val="000000"/>
          <w:sz w:val="22"/>
          <w:szCs w:val="22"/>
        </w:rPr>
        <w:t xml:space="preserve"> a převzetí</w:t>
      </w:r>
      <w:r w:rsidR="002D2930" w:rsidRPr="003C6873">
        <w:rPr>
          <w:color w:val="000000"/>
          <w:sz w:val="22"/>
          <w:szCs w:val="22"/>
        </w:rPr>
        <w:t>m</w:t>
      </w:r>
      <w:r w:rsidRPr="003C6873">
        <w:rPr>
          <w:color w:val="000000"/>
          <w:sz w:val="22"/>
          <w:szCs w:val="22"/>
        </w:rPr>
        <w:t xml:space="preserve"> díla objednatelem bez vad a nedodělků.</w:t>
      </w:r>
    </w:p>
    <w:p w14:paraId="310073B8" w14:textId="5A0068F5" w:rsidR="004906F1" w:rsidRPr="003C6873" w:rsidRDefault="002157F8" w:rsidP="002E4ABE">
      <w:pPr>
        <w:pStyle w:val="Seznam"/>
        <w:numPr>
          <w:ilvl w:val="1"/>
          <w:numId w:val="2"/>
        </w:numPr>
        <w:tabs>
          <w:tab w:val="left" w:pos="567"/>
        </w:tabs>
        <w:spacing w:before="0" w:after="360" w:line="240" w:lineRule="auto"/>
        <w:rPr>
          <w:spacing w:val="-2"/>
          <w:sz w:val="22"/>
          <w:szCs w:val="22"/>
        </w:rPr>
      </w:pPr>
      <w:r w:rsidRPr="003C6873">
        <w:rPr>
          <w:spacing w:val="-2"/>
          <w:sz w:val="22"/>
          <w:szCs w:val="22"/>
        </w:rPr>
        <w:t xml:space="preserve">Vadu na díle vzniklou před </w:t>
      </w:r>
      <w:r w:rsidRPr="003C6873">
        <w:rPr>
          <w:color w:val="000000"/>
          <w:spacing w:val="-2"/>
          <w:sz w:val="22"/>
          <w:szCs w:val="22"/>
        </w:rPr>
        <w:t xml:space="preserve">uplynutím záruční </w:t>
      </w:r>
      <w:r w:rsidR="00F43505" w:rsidRPr="003C6873">
        <w:rPr>
          <w:color w:val="000000"/>
          <w:spacing w:val="-2"/>
          <w:sz w:val="22"/>
          <w:szCs w:val="22"/>
        </w:rPr>
        <w:t>doby</w:t>
      </w:r>
      <w:r w:rsidRPr="003C6873">
        <w:rPr>
          <w:color w:val="000000"/>
          <w:spacing w:val="-2"/>
          <w:sz w:val="22"/>
          <w:szCs w:val="22"/>
        </w:rPr>
        <w:t xml:space="preserve"> se zhotovitel zavazuje odstranit</w:t>
      </w:r>
      <w:r w:rsidR="004906F1" w:rsidRPr="003C6873">
        <w:rPr>
          <w:color w:val="000000"/>
          <w:spacing w:val="-2"/>
          <w:sz w:val="22"/>
          <w:szCs w:val="22"/>
        </w:rPr>
        <w:t>:</w:t>
      </w:r>
    </w:p>
    <w:p w14:paraId="4808B819" w14:textId="6396CA5A" w:rsidR="004906F1" w:rsidRPr="003C6873" w:rsidRDefault="004906F1" w:rsidP="002E4ABE">
      <w:pPr>
        <w:pStyle w:val="Seznam"/>
        <w:numPr>
          <w:ilvl w:val="0"/>
          <w:numId w:val="8"/>
        </w:numPr>
        <w:tabs>
          <w:tab w:val="left" w:pos="567"/>
        </w:tabs>
        <w:spacing w:before="0" w:after="360" w:line="240" w:lineRule="auto"/>
        <w:rPr>
          <w:spacing w:val="-2"/>
          <w:sz w:val="22"/>
          <w:szCs w:val="22"/>
        </w:rPr>
      </w:pPr>
      <w:r w:rsidRPr="003C6873">
        <w:rPr>
          <w:spacing w:val="-2"/>
          <w:sz w:val="22"/>
          <w:szCs w:val="22"/>
        </w:rPr>
        <w:t>v případě vady, v důsledku níž</w:t>
      </w:r>
      <w:del w:id="9" w:author="Autor" w:date="2025-08-20T21:15:00Z" w16du:dateUtc="2025-08-20T19:15:00Z">
        <w:r w:rsidRPr="003C6873" w:rsidDel="00897F8F">
          <w:rPr>
            <w:spacing w:val="-2"/>
            <w:sz w:val="22"/>
            <w:szCs w:val="22"/>
          </w:rPr>
          <w:delText xml:space="preserve"> </w:delText>
        </w:r>
      </w:del>
      <w:del w:id="10" w:author="Autor" w:date="2025-08-20T21:14:00Z" w16du:dateUtc="2025-08-20T19:14:00Z">
        <w:r w:rsidRPr="003C6873" w:rsidDel="00897F8F">
          <w:rPr>
            <w:spacing w:val="-2"/>
            <w:sz w:val="22"/>
            <w:szCs w:val="22"/>
          </w:rPr>
          <w:delText>nebude možno dílo vůbec využívat k nabíjení elektrobusů</w:delText>
        </w:r>
      </w:del>
      <w:ins w:id="11" w:author="Autor" w:date="2025-08-20T21:15:00Z" w16du:dateUtc="2025-08-20T19:15:00Z">
        <w:r w:rsidR="00897F8F">
          <w:rPr>
            <w:spacing w:val="-2"/>
            <w:sz w:val="22"/>
            <w:szCs w:val="22"/>
          </w:rPr>
          <w:t xml:space="preserve"> </w:t>
        </w:r>
      </w:ins>
      <w:ins w:id="12" w:author="Autor" w:date="2025-08-20T21:14:00Z" w16du:dateUtc="2025-08-20T19:14:00Z">
        <w:r w:rsidR="00897F8F">
          <w:rPr>
            <w:spacing w:val="-2"/>
            <w:sz w:val="22"/>
            <w:szCs w:val="22"/>
          </w:rPr>
          <w:t>bude hrozit škoda nebo jin</w:t>
        </w:r>
      </w:ins>
      <w:ins w:id="13" w:author="Autor" w:date="2025-08-20T21:15:00Z" w16du:dateUtc="2025-08-20T19:15:00Z">
        <w:r w:rsidR="00897F8F">
          <w:rPr>
            <w:spacing w:val="-2"/>
            <w:sz w:val="22"/>
            <w:szCs w:val="22"/>
          </w:rPr>
          <w:t>á újma na životech nebo zdraví lidí anebo na majetku objednatele nebo třetích osob</w:t>
        </w:r>
      </w:ins>
      <w:r w:rsidRPr="003C6873">
        <w:rPr>
          <w:spacing w:val="-2"/>
          <w:sz w:val="22"/>
          <w:szCs w:val="22"/>
        </w:rPr>
        <w:t>, ve lhůtě 24 hodin od okamžiku vytknutí vady objednatelem</w:t>
      </w:r>
      <w:r w:rsidRPr="003C6873">
        <w:rPr>
          <w:color w:val="000000"/>
          <w:spacing w:val="-2"/>
          <w:sz w:val="22"/>
          <w:szCs w:val="22"/>
        </w:rPr>
        <w:t xml:space="preserve"> a</w:t>
      </w:r>
    </w:p>
    <w:p w14:paraId="77435847" w14:textId="7261540B" w:rsidR="002D2930" w:rsidRPr="003C6873" w:rsidRDefault="004906F1" w:rsidP="002E4ABE">
      <w:pPr>
        <w:pStyle w:val="Seznam"/>
        <w:numPr>
          <w:ilvl w:val="0"/>
          <w:numId w:val="8"/>
        </w:numPr>
        <w:tabs>
          <w:tab w:val="left" w:pos="567"/>
        </w:tabs>
        <w:spacing w:before="0" w:after="360" w:line="240" w:lineRule="auto"/>
        <w:rPr>
          <w:spacing w:val="-2"/>
          <w:sz w:val="22"/>
          <w:szCs w:val="22"/>
        </w:rPr>
      </w:pPr>
      <w:r w:rsidRPr="003C6873">
        <w:rPr>
          <w:color w:val="000000"/>
          <w:spacing w:val="-2"/>
          <w:sz w:val="22"/>
          <w:szCs w:val="22"/>
        </w:rPr>
        <w:t xml:space="preserve">v případě ostatních vad </w:t>
      </w:r>
      <w:r w:rsidR="002157F8" w:rsidRPr="003C6873">
        <w:rPr>
          <w:color w:val="000000"/>
          <w:spacing w:val="-2"/>
          <w:sz w:val="22"/>
          <w:szCs w:val="22"/>
        </w:rPr>
        <w:t xml:space="preserve">nejpozději ve lhůtě </w:t>
      </w:r>
      <w:r w:rsidR="002D2930" w:rsidRPr="003C6873">
        <w:rPr>
          <w:color w:val="000000"/>
          <w:spacing w:val="-2"/>
          <w:sz w:val="22"/>
          <w:szCs w:val="22"/>
        </w:rPr>
        <w:t>10</w:t>
      </w:r>
      <w:r w:rsidR="002157F8" w:rsidRPr="003C6873">
        <w:rPr>
          <w:color w:val="000000"/>
          <w:spacing w:val="-2"/>
          <w:sz w:val="22"/>
          <w:szCs w:val="22"/>
        </w:rPr>
        <w:t xml:space="preserve"> dnů ode dne vytknutí</w:t>
      </w:r>
      <w:r w:rsidRPr="003C6873">
        <w:rPr>
          <w:color w:val="000000"/>
          <w:spacing w:val="-2"/>
          <w:sz w:val="22"/>
          <w:szCs w:val="22"/>
        </w:rPr>
        <w:t xml:space="preserve"> vady</w:t>
      </w:r>
      <w:r w:rsidR="002157F8" w:rsidRPr="003C6873">
        <w:rPr>
          <w:color w:val="000000"/>
          <w:spacing w:val="-2"/>
          <w:sz w:val="22"/>
          <w:szCs w:val="22"/>
        </w:rPr>
        <w:t xml:space="preserve"> objednatelem, pokud smluvní strany s ohledem na charakter vady písemně nedohodnou lhůtu delší. </w:t>
      </w:r>
    </w:p>
    <w:p w14:paraId="6D02B7F0" w14:textId="043E352C" w:rsidR="002157F8" w:rsidRPr="003C6873" w:rsidRDefault="002157F8" w:rsidP="002E4ABE">
      <w:pPr>
        <w:pStyle w:val="Seznam"/>
        <w:numPr>
          <w:ilvl w:val="1"/>
          <w:numId w:val="2"/>
        </w:numPr>
        <w:tabs>
          <w:tab w:val="left" w:pos="567"/>
        </w:tabs>
        <w:spacing w:before="0" w:after="360" w:line="240" w:lineRule="auto"/>
        <w:rPr>
          <w:spacing w:val="-2"/>
          <w:sz w:val="22"/>
          <w:szCs w:val="22"/>
        </w:rPr>
      </w:pPr>
      <w:r w:rsidRPr="003C6873">
        <w:rPr>
          <w:color w:val="000000"/>
          <w:spacing w:val="-2"/>
          <w:sz w:val="22"/>
          <w:szCs w:val="22"/>
        </w:rPr>
        <w:t xml:space="preserve">Pro případ prodlení s odstraněním vady sjednávají účastníci smluvní pokutu ve výši </w:t>
      </w:r>
      <w:r w:rsidR="004906F1" w:rsidRPr="003C6873">
        <w:rPr>
          <w:color w:val="000000"/>
          <w:spacing w:val="-2"/>
          <w:sz w:val="22"/>
          <w:szCs w:val="22"/>
        </w:rPr>
        <w:t>1</w:t>
      </w:r>
      <w:r w:rsidRPr="003C6873">
        <w:rPr>
          <w:color w:val="000000"/>
          <w:spacing w:val="-2"/>
          <w:sz w:val="22"/>
          <w:szCs w:val="22"/>
        </w:rPr>
        <w:t>.000,- Kč za každ</w:t>
      </w:r>
      <w:r w:rsidR="004906F1" w:rsidRPr="003C6873">
        <w:rPr>
          <w:color w:val="000000"/>
          <w:spacing w:val="-2"/>
          <w:sz w:val="22"/>
          <w:szCs w:val="22"/>
        </w:rPr>
        <w:t>ou započatou hodinu</w:t>
      </w:r>
      <w:r w:rsidRPr="003C6873">
        <w:rPr>
          <w:color w:val="000000"/>
          <w:spacing w:val="-2"/>
          <w:sz w:val="22"/>
          <w:szCs w:val="22"/>
        </w:rPr>
        <w:t xml:space="preserve"> prodlení s odstraněním vady</w:t>
      </w:r>
      <w:r w:rsidR="004906F1" w:rsidRPr="003C6873">
        <w:rPr>
          <w:color w:val="000000"/>
          <w:spacing w:val="-2"/>
          <w:sz w:val="22"/>
          <w:szCs w:val="22"/>
        </w:rPr>
        <w:t xml:space="preserve"> podle bodu </w:t>
      </w:r>
      <w:r w:rsidR="001732B6" w:rsidRPr="003C6873">
        <w:rPr>
          <w:color w:val="000000"/>
          <w:spacing w:val="-2"/>
          <w:sz w:val="22"/>
          <w:szCs w:val="22"/>
        </w:rPr>
        <w:t>7</w:t>
      </w:r>
      <w:r w:rsidR="004906F1" w:rsidRPr="003C6873">
        <w:rPr>
          <w:color w:val="000000"/>
          <w:spacing w:val="-2"/>
          <w:sz w:val="22"/>
          <w:szCs w:val="22"/>
        </w:rPr>
        <w:t xml:space="preserve">.4.(a) této smlouvy a ve výši 5.000,- Kč za každý započatý den prodlení s odstraněním vady podle bodu </w:t>
      </w:r>
      <w:r w:rsidR="001732B6" w:rsidRPr="003C6873">
        <w:rPr>
          <w:color w:val="000000"/>
          <w:spacing w:val="-2"/>
          <w:sz w:val="22"/>
          <w:szCs w:val="22"/>
        </w:rPr>
        <w:t>7</w:t>
      </w:r>
      <w:r w:rsidR="004906F1" w:rsidRPr="003C6873">
        <w:rPr>
          <w:color w:val="000000"/>
          <w:spacing w:val="-2"/>
          <w:sz w:val="22"/>
          <w:szCs w:val="22"/>
        </w:rPr>
        <w:t>.4.(b) této smlouvy</w:t>
      </w:r>
      <w:r w:rsidRPr="003C6873">
        <w:rPr>
          <w:color w:val="000000"/>
          <w:spacing w:val="-2"/>
          <w:sz w:val="22"/>
          <w:szCs w:val="22"/>
        </w:rPr>
        <w:t>. Tím není dotčen nárok objednatele na</w:t>
      </w:r>
      <w:r w:rsidRPr="003C6873">
        <w:rPr>
          <w:spacing w:val="-2"/>
          <w:sz w:val="22"/>
          <w:szCs w:val="22"/>
        </w:rPr>
        <w:t xml:space="preserve"> náhradu škody. Zhotovitel se zavazuje ve sjednan</w:t>
      </w:r>
      <w:r w:rsidR="004906F1" w:rsidRPr="003C6873">
        <w:rPr>
          <w:spacing w:val="-2"/>
          <w:sz w:val="22"/>
          <w:szCs w:val="22"/>
        </w:rPr>
        <w:t>ých</w:t>
      </w:r>
      <w:r w:rsidRPr="003C6873">
        <w:rPr>
          <w:spacing w:val="-2"/>
          <w:sz w:val="22"/>
          <w:szCs w:val="22"/>
        </w:rPr>
        <w:t xml:space="preserve"> lhůt</w:t>
      </w:r>
      <w:r w:rsidR="004906F1" w:rsidRPr="003C6873">
        <w:rPr>
          <w:spacing w:val="-2"/>
          <w:sz w:val="22"/>
          <w:szCs w:val="22"/>
        </w:rPr>
        <w:t>ách</w:t>
      </w:r>
      <w:r w:rsidRPr="003C6873">
        <w:rPr>
          <w:spacing w:val="-2"/>
          <w:sz w:val="22"/>
          <w:szCs w:val="22"/>
        </w:rPr>
        <w:t xml:space="preserve"> vadu odstranit i v případě, že ji neuznává. V</w:t>
      </w:r>
      <w:r w:rsidR="002D2930" w:rsidRPr="003C6873">
        <w:rPr>
          <w:spacing w:val="-2"/>
          <w:sz w:val="22"/>
          <w:szCs w:val="22"/>
        </w:rPr>
        <w:t> </w:t>
      </w:r>
      <w:r w:rsidRPr="003C6873">
        <w:rPr>
          <w:spacing w:val="-2"/>
          <w:sz w:val="22"/>
          <w:szCs w:val="22"/>
        </w:rPr>
        <w:t>dalším</w:t>
      </w:r>
      <w:r w:rsidR="002D2930" w:rsidRPr="003C6873">
        <w:rPr>
          <w:spacing w:val="-2"/>
          <w:sz w:val="22"/>
          <w:szCs w:val="22"/>
        </w:rPr>
        <w:t xml:space="preserve"> jednání či</w:t>
      </w:r>
      <w:r w:rsidRPr="003C6873">
        <w:rPr>
          <w:spacing w:val="-2"/>
          <w:sz w:val="22"/>
          <w:szCs w:val="22"/>
        </w:rPr>
        <w:t xml:space="preserve"> řízení je na zhotoviteli, aby prokázal, </w:t>
      </w:r>
      <w:r w:rsidRPr="003C6873">
        <w:rPr>
          <w:spacing w:val="-2"/>
          <w:sz w:val="22"/>
          <w:szCs w:val="22"/>
        </w:rPr>
        <w:lastRenderedPageBreak/>
        <w:t>že za tuto vadu nenese odpovědnost. V případě, že zhotovitel prokáže, že za vadu nenese odpovědnost, není povinen platit uvedenou smluvní pokutu, ani náhradu škody a objednatel je povinen uhradit zhotoviteli náklady spojené s odstraněním takovéto vady. Pokud zhotovitel neodstraní písemně vytčené vady včas, je objednatel oprávněn zajistit si odstranění vytčené vady u jiné způsobilé osoby a má právo požadovat po zhotoviteli vzniklé náklady na odstranění vady a náhradu škody.</w:t>
      </w:r>
    </w:p>
    <w:p w14:paraId="1C57613C" w14:textId="77777777" w:rsidR="002157F8" w:rsidRPr="003C6873" w:rsidRDefault="002157F8" w:rsidP="002E4ABE">
      <w:pPr>
        <w:numPr>
          <w:ilvl w:val="1"/>
          <w:numId w:val="2"/>
        </w:numPr>
        <w:suppressAutoHyphens/>
        <w:autoSpaceDN/>
        <w:adjustRightInd/>
        <w:spacing w:before="0" w:after="360"/>
        <w:rPr>
          <w:szCs w:val="22"/>
        </w:rPr>
      </w:pPr>
      <w:r w:rsidRPr="003C6873">
        <w:rPr>
          <w:szCs w:val="22"/>
        </w:rPr>
        <w:t>Vytknutí vady je objednatel oprávněn učinit kdykoli v průběhu trvání záruky za jakost. Objed</w:t>
      </w:r>
      <w:r w:rsidRPr="003C6873">
        <w:rPr>
          <w:szCs w:val="22"/>
        </w:rPr>
        <w:softHyphen/>
        <w:t>natel tedy není povinen vytknout vadu díla bez zbytečného odkladu poté, co ji mohl při dostatečné péči zjistit, ale je tak oprávněn učinit kdykoli v průběhu doby záruky za jakost.</w:t>
      </w:r>
    </w:p>
    <w:p w14:paraId="5F39F5C4" w14:textId="77777777" w:rsidR="002157F8" w:rsidRPr="003C6873" w:rsidRDefault="002157F8" w:rsidP="002E4ABE">
      <w:pPr>
        <w:numPr>
          <w:ilvl w:val="1"/>
          <w:numId w:val="2"/>
        </w:numPr>
        <w:suppressAutoHyphens/>
        <w:autoSpaceDN/>
        <w:adjustRightInd/>
        <w:spacing w:before="0" w:after="360"/>
        <w:rPr>
          <w:szCs w:val="22"/>
        </w:rPr>
      </w:pPr>
      <w:r w:rsidRPr="003C6873">
        <w:rPr>
          <w:szCs w:val="22"/>
        </w:rPr>
        <w:t>Vytknutí vady je objednatel oprávněn učinit jakýmkoliv způsobem, který zachytí písemný záznam o tomto úkonu (např. dopisem, faxem, elektronickou poštou).</w:t>
      </w:r>
    </w:p>
    <w:p w14:paraId="4D96382B" w14:textId="77777777" w:rsidR="002157F8" w:rsidRPr="003C6873" w:rsidRDefault="002157F8" w:rsidP="002E4ABE">
      <w:pPr>
        <w:pStyle w:val="Nadpis2"/>
        <w:numPr>
          <w:ilvl w:val="0"/>
          <w:numId w:val="2"/>
        </w:numPr>
        <w:tabs>
          <w:tab w:val="clear" w:pos="0"/>
          <w:tab w:val="num" w:pos="360"/>
        </w:tabs>
        <w:spacing w:before="0" w:after="360" w:line="240" w:lineRule="auto"/>
        <w:ind w:left="432" w:hanging="432"/>
        <w:rPr>
          <w:sz w:val="22"/>
          <w:szCs w:val="22"/>
        </w:rPr>
      </w:pPr>
      <w:r w:rsidRPr="003C6873">
        <w:rPr>
          <w:sz w:val="22"/>
          <w:szCs w:val="22"/>
        </w:rPr>
        <w:t>Povinnosti zhotovitele</w:t>
      </w:r>
    </w:p>
    <w:p w14:paraId="16F5ACE7" w14:textId="6E661B32" w:rsidR="002157F8" w:rsidRPr="003C6873" w:rsidRDefault="002157F8" w:rsidP="002E4ABE">
      <w:pPr>
        <w:numPr>
          <w:ilvl w:val="1"/>
          <w:numId w:val="2"/>
        </w:numPr>
        <w:suppressAutoHyphens/>
        <w:autoSpaceDE/>
        <w:autoSpaceDN/>
        <w:adjustRightInd/>
        <w:spacing w:before="0" w:after="360"/>
        <w:rPr>
          <w:szCs w:val="22"/>
        </w:rPr>
      </w:pPr>
      <w:r w:rsidRPr="003C6873">
        <w:rPr>
          <w:szCs w:val="22"/>
        </w:rPr>
        <w:t>Stavební práce musí ve všech ohledech splňovat požadavky stanovené touto smlouvou</w:t>
      </w:r>
      <w:r w:rsidR="000F2D90" w:rsidRPr="003C6873">
        <w:rPr>
          <w:szCs w:val="22"/>
        </w:rPr>
        <w:t xml:space="preserve"> a v zadávací dokumentaci veřejné zakázky. Zhotovitel je povinen seznámit se s technickou specifikací díla uvedenou v projektové dokumentaci a odpovídá za soulad díla s technickými požadavky tam </w:t>
      </w:r>
      <w:r w:rsidR="001732B6" w:rsidRPr="003C6873">
        <w:rPr>
          <w:szCs w:val="22"/>
        </w:rPr>
        <w:t>uvedenými</w:t>
      </w:r>
      <w:r w:rsidR="000F2D90" w:rsidRPr="003C6873">
        <w:rPr>
          <w:szCs w:val="22"/>
        </w:rPr>
        <w:t>.</w:t>
      </w:r>
    </w:p>
    <w:p w14:paraId="69F6E73E" w14:textId="77777777" w:rsidR="002157F8" w:rsidRPr="003C6873" w:rsidRDefault="002157F8" w:rsidP="002E4ABE">
      <w:pPr>
        <w:numPr>
          <w:ilvl w:val="1"/>
          <w:numId w:val="2"/>
        </w:numPr>
        <w:suppressAutoHyphens/>
        <w:autoSpaceDE/>
        <w:autoSpaceDN/>
        <w:adjustRightInd/>
        <w:spacing w:before="0" w:after="360"/>
        <w:rPr>
          <w:bCs/>
          <w:iCs/>
          <w:szCs w:val="22"/>
        </w:rPr>
      </w:pPr>
      <w:r w:rsidRPr="003C6873">
        <w:rPr>
          <w:szCs w:val="22"/>
        </w:rPr>
        <w:t xml:space="preserve">Veškeré realizované práce, dodávky, zařízení a instalace musí vyhovovat právním předpisům a technickým normám platným v České republice. </w:t>
      </w:r>
      <w:r w:rsidRPr="003C6873">
        <w:rPr>
          <w:bCs/>
          <w:iCs/>
          <w:szCs w:val="22"/>
        </w:rPr>
        <w:t>Veškeré použité materiály a zařízení musí být schváleny pro použití v České republice</w:t>
      </w:r>
      <w:r w:rsidRPr="003C6873">
        <w:rPr>
          <w:szCs w:val="22"/>
        </w:rPr>
        <w:t xml:space="preserve">. Zhotovitel bude při uplatňování norem postupovat jednotně na celém díle. </w:t>
      </w:r>
      <w:r w:rsidRPr="003C6873">
        <w:rPr>
          <w:bCs/>
          <w:iCs/>
          <w:szCs w:val="22"/>
        </w:rPr>
        <w:t>Během realizace díla musí zhotovitel klást důraz na maximální kvalitu provedených prací.</w:t>
      </w:r>
    </w:p>
    <w:p w14:paraId="401220BF" w14:textId="77777777" w:rsidR="002157F8" w:rsidRPr="003C6873" w:rsidRDefault="002157F8" w:rsidP="002E4ABE">
      <w:pPr>
        <w:pStyle w:val="Zkladntext"/>
        <w:numPr>
          <w:ilvl w:val="1"/>
          <w:numId w:val="2"/>
        </w:numPr>
        <w:spacing w:before="0" w:after="360" w:line="240" w:lineRule="auto"/>
        <w:rPr>
          <w:sz w:val="22"/>
          <w:szCs w:val="22"/>
          <w:lang w:val="cs-CZ"/>
        </w:rPr>
      </w:pPr>
      <w:r w:rsidRPr="003C6873">
        <w:rPr>
          <w:bCs/>
          <w:iCs/>
          <w:sz w:val="22"/>
          <w:szCs w:val="22"/>
          <w:lang w:val="cs-CZ"/>
        </w:rPr>
        <w:t>Veškeré použité materiály musí být použity jako nové a musí mít 1. jakostní třídu, pokud není v projektové dokumentaci požadováno jinak.</w:t>
      </w:r>
    </w:p>
    <w:p w14:paraId="127F1675" w14:textId="7EC03E9F" w:rsidR="002157F8" w:rsidRPr="003C6873" w:rsidDel="00897F8F" w:rsidRDefault="002157F8" w:rsidP="002E4ABE">
      <w:pPr>
        <w:pStyle w:val="Zkladntext"/>
        <w:numPr>
          <w:ilvl w:val="1"/>
          <w:numId w:val="2"/>
        </w:numPr>
        <w:spacing w:before="0" w:after="360" w:line="240" w:lineRule="auto"/>
        <w:rPr>
          <w:del w:id="14" w:author="Autor" w:date="2025-08-20T21:15:00Z" w16du:dateUtc="2025-08-20T19:15:00Z"/>
          <w:sz w:val="22"/>
          <w:szCs w:val="22"/>
          <w:lang w:val="cs-CZ"/>
        </w:rPr>
      </w:pPr>
      <w:del w:id="15" w:author="Autor" w:date="2025-08-20T21:15:00Z" w16du:dateUtc="2025-08-20T19:15:00Z">
        <w:r w:rsidRPr="003C6873" w:rsidDel="00897F8F">
          <w:rPr>
            <w:sz w:val="22"/>
            <w:szCs w:val="22"/>
            <w:lang w:val="cs-CZ"/>
          </w:rPr>
          <w:delText>Veškeré technické činnosti prováděné v souladu s oprávněním k podnikání v oborech montáž, opravy, revize a zkoušky elektrických zařízení, které jsou nezbytné pro provedení díla, musí zhotovitel plnit vlastní kapacitou (prostřednictvím vlastních zaměstnanců) v rámci vlastního oprávnění k podnikání k dané činnosti, nikoli pomocí poddodavatelů.</w:delText>
        </w:r>
      </w:del>
    </w:p>
    <w:p w14:paraId="308D3C87" w14:textId="666D6F50" w:rsidR="002157F8" w:rsidRPr="003C6873" w:rsidRDefault="002157F8" w:rsidP="002E4ABE">
      <w:pPr>
        <w:pStyle w:val="Zkladntext"/>
        <w:numPr>
          <w:ilvl w:val="1"/>
          <w:numId w:val="2"/>
        </w:numPr>
        <w:spacing w:before="0" w:after="360" w:line="240" w:lineRule="auto"/>
        <w:rPr>
          <w:sz w:val="22"/>
          <w:szCs w:val="22"/>
          <w:lang w:val="cs-CZ"/>
        </w:rPr>
      </w:pPr>
      <w:r w:rsidRPr="003C6873">
        <w:rPr>
          <w:sz w:val="22"/>
          <w:szCs w:val="22"/>
          <w:lang w:val="cs-CZ"/>
        </w:rPr>
        <w:t xml:space="preserve">Zhotovitel se zavazuje provádět dílo s těmi pracovníky, které užil pro prokázání technické kvalifikace v rámci </w:t>
      </w:r>
      <w:r w:rsidR="000F2D90" w:rsidRPr="003C6873">
        <w:rPr>
          <w:spacing w:val="-2"/>
          <w:sz w:val="22"/>
          <w:szCs w:val="22"/>
          <w:lang w:val="cs-CZ"/>
        </w:rPr>
        <w:t>zadávacího řízení na veřejnou zakázku</w:t>
      </w:r>
      <w:r w:rsidRPr="003C6873">
        <w:rPr>
          <w:spacing w:val="-2"/>
          <w:sz w:val="22"/>
          <w:szCs w:val="22"/>
          <w:lang w:val="cs-CZ"/>
        </w:rPr>
        <w:t xml:space="preserve">, na </w:t>
      </w:r>
      <w:r w:rsidR="000F2D90" w:rsidRPr="003C6873">
        <w:rPr>
          <w:spacing w:val="-2"/>
          <w:sz w:val="22"/>
          <w:szCs w:val="22"/>
          <w:lang w:val="cs-CZ"/>
        </w:rPr>
        <w:t>jehož</w:t>
      </w:r>
      <w:r w:rsidRPr="003C6873">
        <w:rPr>
          <w:spacing w:val="-2"/>
          <w:sz w:val="22"/>
          <w:szCs w:val="22"/>
          <w:lang w:val="cs-CZ"/>
        </w:rPr>
        <w:t xml:space="preserve"> základě byla tato smlouva uzavřena</w:t>
      </w:r>
      <w:r w:rsidRPr="003C6873">
        <w:rPr>
          <w:sz w:val="22"/>
          <w:szCs w:val="22"/>
          <w:lang w:val="cs-CZ"/>
        </w:rPr>
        <w:t xml:space="preserve">. Seznam vedoucích pracovníků je </w:t>
      </w:r>
      <w:r w:rsidRPr="003C6873">
        <w:rPr>
          <w:sz w:val="22"/>
          <w:szCs w:val="22"/>
          <w:u w:val="single"/>
          <w:lang w:val="cs-CZ"/>
        </w:rPr>
        <w:t xml:space="preserve">přílohou č. </w:t>
      </w:r>
      <w:r w:rsidR="00DF1072">
        <w:rPr>
          <w:sz w:val="22"/>
          <w:szCs w:val="22"/>
          <w:u w:val="single"/>
          <w:lang w:val="cs-CZ"/>
        </w:rPr>
        <w:t>3</w:t>
      </w:r>
      <w:r w:rsidRPr="003C6873">
        <w:rPr>
          <w:sz w:val="22"/>
          <w:szCs w:val="22"/>
          <w:lang w:val="cs-CZ"/>
        </w:rPr>
        <w:t xml:space="preserve"> této smlouvy. Seznam vedoucích pra</w:t>
      </w:r>
      <w:r w:rsidRPr="003C6873">
        <w:rPr>
          <w:sz w:val="22"/>
          <w:szCs w:val="22"/>
          <w:lang w:val="cs-CZ"/>
        </w:rPr>
        <w:softHyphen/>
        <w:t>covníků může být měněn pouze uzavřením písemného dodatku k této smlouvě. Objednatel nebude uzavření dodatku bezdůvodně odpírat, pokud mu bude prokázáno, že náhradní vedoucí pracovník splňuje požadavky uplatněné v</w:t>
      </w:r>
      <w:r w:rsidR="004C6933" w:rsidRPr="003C6873">
        <w:rPr>
          <w:sz w:val="22"/>
          <w:szCs w:val="22"/>
          <w:lang w:val="cs-CZ"/>
        </w:rPr>
        <w:t> zadávacím řízení na veřejnou zakázku.</w:t>
      </w:r>
    </w:p>
    <w:p w14:paraId="3C313C2A" w14:textId="77777777" w:rsidR="002157F8" w:rsidRPr="003C6873" w:rsidRDefault="002157F8" w:rsidP="002E4ABE">
      <w:pPr>
        <w:pStyle w:val="Nadpis2"/>
        <w:numPr>
          <w:ilvl w:val="0"/>
          <w:numId w:val="2"/>
        </w:numPr>
        <w:tabs>
          <w:tab w:val="clear" w:pos="0"/>
          <w:tab w:val="num" w:pos="360"/>
        </w:tabs>
        <w:spacing w:before="0" w:after="360" w:line="240" w:lineRule="auto"/>
        <w:ind w:left="432" w:hanging="432"/>
        <w:rPr>
          <w:sz w:val="22"/>
          <w:szCs w:val="22"/>
        </w:rPr>
      </w:pPr>
      <w:r w:rsidRPr="003C6873">
        <w:rPr>
          <w:sz w:val="22"/>
          <w:szCs w:val="22"/>
        </w:rPr>
        <w:t>Podmínky pro provedení díla</w:t>
      </w:r>
    </w:p>
    <w:p w14:paraId="47DDD932" w14:textId="77777777" w:rsidR="002157F8" w:rsidRPr="003C6873" w:rsidRDefault="002157F8" w:rsidP="002E4ABE">
      <w:pPr>
        <w:numPr>
          <w:ilvl w:val="1"/>
          <w:numId w:val="2"/>
        </w:numPr>
        <w:suppressAutoHyphens/>
        <w:autoSpaceDE/>
        <w:autoSpaceDN/>
        <w:adjustRightInd/>
        <w:spacing w:before="0" w:after="360"/>
        <w:rPr>
          <w:szCs w:val="22"/>
        </w:rPr>
      </w:pPr>
      <w:r w:rsidRPr="003C6873">
        <w:rPr>
          <w:szCs w:val="22"/>
        </w:rPr>
        <w:t>Před zakrytím prací a konstrukcí, kde nebude možné dodatečně zjistit jejich rozsah nebo kvalitu, je zhotovitel povinen vyzvat tři dny předem zástupce objednatele k provedení kontroly a vydání písemného souhlasu s pokračováním prací. Zástupce objednatele současně prověří zaměření skutečného provedení zakrývaných částí díla, bez jeho existence nevydá souhlas s pokračováním prací. V opačném případě je zhotovitel povinen na žádost zástupce objednatele zakryté práce na vlastní náklad odkrýt. O kontrole bude vždy proveden zápis ve stavebním deníku. Tyto práce budou vždy s dostatečným předstihem specifikovány zástupcem objednatele.</w:t>
      </w:r>
    </w:p>
    <w:p w14:paraId="24E22703" w14:textId="77777777" w:rsidR="002157F8" w:rsidRPr="003C6873" w:rsidRDefault="002157F8" w:rsidP="002E4ABE">
      <w:pPr>
        <w:numPr>
          <w:ilvl w:val="1"/>
          <w:numId w:val="2"/>
        </w:numPr>
        <w:suppressAutoHyphens/>
        <w:autoSpaceDE/>
        <w:autoSpaceDN/>
        <w:adjustRightInd/>
        <w:spacing w:before="0" w:after="360"/>
        <w:rPr>
          <w:spacing w:val="-4"/>
          <w:szCs w:val="22"/>
        </w:rPr>
      </w:pPr>
      <w:r w:rsidRPr="003C6873">
        <w:rPr>
          <w:spacing w:val="-4"/>
          <w:szCs w:val="22"/>
        </w:rPr>
        <w:lastRenderedPageBreak/>
        <w:t>Práce, které vykazují již v průběhu provádění nedostatky, nebo odporují smlouvě, musí zhotovitel nahradit pracemi bezvadnými. Vznikla-li by nahrazováním objednateli škoda, hradí zhotovitel i ji. Pokud zhotovitel ve lhůtě stanovené objednatelem vady neodstraní, může objednatel odstoupit od smlouvy.</w:t>
      </w:r>
    </w:p>
    <w:p w14:paraId="12FF5B62" w14:textId="77777777" w:rsidR="002157F8" w:rsidRPr="003C6873" w:rsidRDefault="002157F8" w:rsidP="002E4ABE">
      <w:pPr>
        <w:numPr>
          <w:ilvl w:val="1"/>
          <w:numId w:val="2"/>
        </w:numPr>
        <w:suppressAutoHyphens/>
        <w:autoSpaceDE/>
        <w:autoSpaceDN/>
        <w:adjustRightInd/>
        <w:spacing w:before="0" w:after="360"/>
        <w:rPr>
          <w:szCs w:val="22"/>
        </w:rPr>
      </w:pPr>
      <w:r w:rsidRPr="003C6873">
        <w:rPr>
          <w:szCs w:val="22"/>
        </w:rPr>
        <w:t>Zhotovitel se zavazuje účinně spolupracovat se všemi dalšími účastníky výstavby s cílem vytvořit co nejlepší podmínky pro optimální průběh přípravy, realizace a zprovoznění stavby.</w:t>
      </w:r>
    </w:p>
    <w:p w14:paraId="5DBAD466" w14:textId="7B2A7C4A" w:rsidR="002157F8" w:rsidRPr="003C6873" w:rsidRDefault="002157F8" w:rsidP="002E4ABE">
      <w:pPr>
        <w:numPr>
          <w:ilvl w:val="1"/>
          <w:numId w:val="2"/>
        </w:numPr>
        <w:suppressAutoHyphens/>
        <w:autoSpaceDE/>
        <w:autoSpaceDN/>
        <w:adjustRightInd/>
        <w:spacing w:before="0" w:after="360"/>
        <w:rPr>
          <w:szCs w:val="22"/>
        </w:rPr>
      </w:pPr>
      <w:r w:rsidRPr="003C6873">
        <w:rPr>
          <w:szCs w:val="22"/>
        </w:rPr>
        <w:t>Objednatel organizuje v pravidelných intervalech kontrolní dny stavby za účasti zástupců objednatele</w:t>
      </w:r>
      <w:r w:rsidR="0007567C">
        <w:rPr>
          <w:szCs w:val="22"/>
        </w:rPr>
        <w:t xml:space="preserve"> a</w:t>
      </w:r>
      <w:r w:rsidRPr="003C6873">
        <w:rPr>
          <w:szCs w:val="22"/>
        </w:rPr>
        <w:t xml:space="preserve"> zhotovitele. Kontrolní den zorganizuje objednatel alespoň jednou za měsíc provádění díla. V případě, že došlo ke skutečnostem, které ovlivňují postup prací, předloží zhotovitel na kontrolním dnu aktualizované termíny plnění. </w:t>
      </w:r>
    </w:p>
    <w:p w14:paraId="637325FE" w14:textId="77777777" w:rsidR="002157F8" w:rsidRPr="003C6873" w:rsidRDefault="002157F8" w:rsidP="002E4ABE">
      <w:pPr>
        <w:numPr>
          <w:ilvl w:val="1"/>
          <w:numId w:val="2"/>
        </w:numPr>
        <w:suppressAutoHyphens/>
        <w:autoSpaceDE/>
        <w:autoSpaceDN/>
        <w:adjustRightInd/>
        <w:spacing w:before="0" w:after="360"/>
        <w:rPr>
          <w:szCs w:val="22"/>
        </w:rPr>
      </w:pPr>
      <w:r w:rsidRPr="003C6873">
        <w:rPr>
          <w:szCs w:val="22"/>
        </w:rPr>
        <w:t>Zhotovitel je povinen předložit na výzvu objednatele veškeré smlouvy se všemi subdodavateli, ve znění všech dodatků. Zhotovitel ve smlouvách se subdodavateli nesjedná takové ustanovení, které by splnění této povinnosti bránilo.</w:t>
      </w:r>
    </w:p>
    <w:p w14:paraId="5385726A" w14:textId="77777777" w:rsidR="002157F8" w:rsidRPr="003C6873" w:rsidRDefault="002157F8" w:rsidP="002E4ABE">
      <w:pPr>
        <w:numPr>
          <w:ilvl w:val="1"/>
          <w:numId w:val="2"/>
        </w:numPr>
        <w:suppressAutoHyphens/>
        <w:autoSpaceDE/>
        <w:autoSpaceDN/>
        <w:adjustRightInd/>
        <w:spacing w:before="0" w:after="360"/>
        <w:rPr>
          <w:szCs w:val="22"/>
        </w:rPr>
      </w:pPr>
      <w:r w:rsidRPr="003C6873">
        <w:rPr>
          <w:szCs w:val="22"/>
        </w:rPr>
        <w:t>Objednatel je oprávněn po zhotoviteli požadovat odvolání osoby zaměstnané zhotovitelem nebo vykonávající činnost pro zhotovitele v těchto případech:</w:t>
      </w:r>
    </w:p>
    <w:p w14:paraId="418330FD" w14:textId="77777777" w:rsidR="002157F8" w:rsidRPr="003C6873" w:rsidRDefault="002157F8" w:rsidP="002E4ABE">
      <w:pPr>
        <w:numPr>
          <w:ilvl w:val="0"/>
          <w:numId w:val="3"/>
        </w:numPr>
        <w:tabs>
          <w:tab w:val="left" w:pos="993"/>
          <w:tab w:val="num" w:pos="1276"/>
        </w:tabs>
        <w:autoSpaceDE/>
        <w:autoSpaceDN/>
        <w:adjustRightInd/>
        <w:spacing w:before="0" w:after="360"/>
        <w:ind w:left="993" w:hanging="426"/>
        <w:rPr>
          <w:spacing w:val="-2"/>
          <w:szCs w:val="22"/>
        </w:rPr>
      </w:pPr>
      <w:r w:rsidRPr="003C6873">
        <w:rPr>
          <w:spacing w:val="-2"/>
          <w:szCs w:val="22"/>
        </w:rPr>
        <w:t>osoba neplní své povinnosti řádně;</w:t>
      </w:r>
    </w:p>
    <w:p w14:paraId="60FB23A3" w14:textId="77777777" w:rsidR="002157F8" w:rsidRPr="003C6873" w:rsidRDefault="002157F8" w:rsidP="002E4ABE">
      <w:pPr>
        <w:numPr>
          <w:ilvl w:val="0"/>
          <w:numId w:val="3"/>
        </w:numPr>
        <w:tabs>
          <w:tab w:val="left" w:pos="993"/>
          <w:tab w:val="num" w:pos="1276"/>
        </w:tabs>
        <w:autoSpaceDE/>
        <w:autoSpaceDN/>
        <w:adjustRightInd/>
        <w:spacing w:before="0" w:after="360"/>
        <w:ind w:left="993" w:hanging="426"/>
        <w:rPr>
          <w:spacing w:val="-2"/>
          <w:szCs w:val="22"/>
        </w:rPr>
      </w:pPr>
      <w:r w:rsidRPr="003C6873">
        <w:rPr>
          <w:spacing w:val="-2"/>
          <w:szCs w:val="22"/>
        </w:rPr>
        <w:t>osoba neplní své povinnosti tak, jak předpokládá tato smlouva;</w:t>
      </w:r>
    </w:p>
    <w:p w14:paraId="1D931A3B" w14:textId="77777777" w:rsidR="002157F8" w:rsidRPr="003C6873" w:rsidRDefault="002157F8" w:rsidP="002E4ABE">
      <w:pPr>
        <w:numPr>
          <w:ilvl w:val="0"/>
          <w:numId w:val="3"/>
        </w:numPr>
        <w:tabs>
          <w:tab w:val="left" w:pos="993"/>
          <w:tab w:val="num" w:pos="1276"/>
        </w:tabs>
        <w:autoSpaceDE/>
        <w:autoSpaceDN/>
        <w:adjustRightInd/>
        <w:spacing w:before="0" w:after="360"/>
        <w:ind w:left="993" w:hanging="426"/>
        <w:rPr>
          <w:spacing w:val="-2"/>
          <w:szCs w:val="22"/>
        </w:rPr>
      </w:pPr>
      <w:r w:rsidRPr="003C6873">
        <w:rPr>
          <w:spacing w:val="-2"/>
          <w:szCs w:val="22"/>
        </w:rPr>
        <w:t>osoba se chová tak, že ohrožuje bezpečnost a zdraví lidí nebo ochranu životního prostředí nebo její chování může způsobit škody na majetku objednatele nebo třetích osob.</w:t>
      </w:r>
    </w:p>
    <w:p w14:paraId="1916553E" w14:textId="48AAFC57" w:rsidR="001732B6" w:rsidRPr="003C6873" w:rsidRDefault="002157F8" w:rsidP="002E4ABE">
      <w:pPr>
        <w:numPr>
          <w:ilvl w:val="1"/>
          <w:numId w:val="2"/>
        </w:numPr>
        <w:suppressAutoHyphens/>
        <w:autoSpaceDE/>
        <w:autoSpaceDN/>
        <w:adjustRightInd/>
        <w:spacing w:before="0" w:after="360"/>
        <w:rPr>
          <w:szCs w:val="22"/>
        </w:rPr>
      </w:pPr>
      <w:r w:rsidRPr="003C6873">
        <w:rPr>
          <w:szCs w:val="22"/>
        </w:rPr>
        <w:t>Objednatel stanoví osobu vykonávající technický dozor investora na stavbě. Tato osoba není oprávněna právně jednat za zhotovitele ve věcech změn této smlouvy a není oprávněn</w:t>
      </w:r>
      <w:r w:rsidR="001732B6" w:rsidRPr="003C6873">
        <w:rPr>
          <w:szCs w:val="22"/>
        </w:rPr>
        <w:t>a</w:t>
      </w:r>
      <w:r w:rsidRPr="003C6873">
        <w:rPr>
          <w:szCs w:val="22"/>
        </w:rPr>
        <w:t xml:space="preserve"> činit ani žádné faktické úkony, kterými by se změna této smlouvy připustila. Změnu osoby vykonávající technický dozor oznámí objednatel zhotoviteli.</w:t>
      </w:r>
    </w:p>
    <w:p w14:paraId="5DABE2C1" w14:textId="77777777" w:rsidR="002157F8" w:rsidRPr="003C6873" w:rsidRDefault="002157F8" w:rsidP="002E4ABE">
      <w:pPr>
        <w:pStyle w:val="Nadpis2"/>
        <w:numPr>
          <w:ilvl w:val="0"/>
          <w:numId w:val="2"/>
        </w:numPr>
        <w:tabs>
          <w:tab w:val="clear" w:pos="0"/>
          <w:tab w:val="num" w:pos="360"/>
        </w:tabs>
        <w:spacing w:before="0" w:after="360" w:line="240" w:lineRule="auto"/>
        <w:ind w:left="432" w:hanging="432"/>
        <w:rPr>
          <w:sz w:val="22"/>
          <w:szCs w:val="22"/>
        </w:rPr>
      </w:pPr>
      <w:r w:rsidRPr="003C6873">
        <w:rPr>
          <w:sz w:val="22"/>
          <w:szCs w:val="22"/>
        </w:rPr>
        <w:t>Odpovědnost za škody</w:t>
      </w:r>
    </w:p>
    <w:p w14:paraId="2626EE1E" w14:textId="128D0E1B" w:rsidR="002157F8" w:rsidRDefault="002157F8" w:rsidP="002E4ABE">
      <w:pPr>
        <w:pStyle w:val="Odstavecseseznamem"/>
        <w:numPr>
          <w:ilvl w:val="1"/>
          <w:numId w:val="2"/>
        </w:numPr>
        <w:spacing w:before="0" w:after="360" w:line="240" w:lineRule="auto"/>
        <w:rPr>
          <w:spacing w:val="-4"/>
          <w:sz w:val="22"/>
          <w:szCs w:val="22"/>
        </w:rPr>
      </w:pPr>
      <w:r w:rsidRPr="003C6873">
        <w:rPr>
          <w:spacing w:val="-4"/>
          <w:sz w:val="22"/>
          <w:szCs w:val="22"/>
        </w:rPr>
        <w:t>Zhotovitel nese veškerou odpovědnost za škody způsobené objednateli nebo třetím osobám, pokud byla tato škoda způsobena jakoukoliv osobou (včetně subdodavatelů) podílející se na provádění díla po dobu realizace díla, tzn. do předání a převzetí díla objednatelem a odstranění vad a nedodělků uvedených v zápise o předání a převzetí díla zhotovitelem.</w:t>
      </w:r>
    </w:p>
    <w:p w14:paraId="7F5ADCF3" w14:textId="22B5F671" w:rsidR="0007567C" w:rsidRPr="003C6873" w:rsidRDefault="0007567C" w:rsidP="0007567C">
      <w:pPr>
        <w:pStyle w:val="Nadpis2"/>
        <w:numPr>
          <w:ilvl w:val="0"/>
          <w:numId w:val="2"/>
        </w:numPr>
        <w:tabs>
          <w:tab w:val="clear" w:pos="0"/>
          <w:tab w:val="num" w:pos="360"/>
        </w:tabs>
        <w:spacing w:before="0" w:after="360" w:line="240" w:lineRule="auto"/>
        <w:ind w:left="432" w:hanging="432"/>
        <w:rPr>
          <w:sz w:val="22"/>
          <w:szCs w:val="22"/>
        </w:rPr>
      </w:pPr>
      <w:r>
        <w:rPr>
          <w:sz w:val="22"/>
          <w:szCs w:val="22"/>
        </w:rPr>
        <w:t>Bankovní záruka</w:t>
      </w:r>
    </w:p>
    <w:p w14:paraId="7D42334F" w14:textId="77777777" w:rsidR="0007567C" w:rsidRPr="0007567C" w:rsidRDefault="00067EFE" w:rsidP="0007567C">
      <w:pPr>
        <w:pStyle w:val="Odstavecseseznamem"/>
        <w:numPr>
          <w:ilvl w:val="1"/>
          <w:numId w:val="2"/>
        </w:numPr>
        <w:spacing w:before="0" w:after="360" w:line="240" w:lineRule="auto"/>
        <w:rPr>
          <w:spacing w:val="-4"/>
          <w:sz w:val="22"/>
          <w:szCs w:val="22"/>
        </w:rPr>
      </w:pPr>
      <w:r w:rsidRPr="0007567C">
        <w:rPr>
          <w:bCs/>
          <w:spacing w:val="-2"/>
          <w:sz w:val="22"/>
          <w:szCs w:val="22"/>
        </w:rPr>
        <w:t xml:space="preserve">Zhotovitel před uzavřením této smlouvy nebo nejpozději současně s jejím uzavřením předal objednateli originál bankovní záruky ve smyslu § 2029 občanského zákoníku za řádné plnění smlouvy ze strany zhotovitele ve výši </w:t>
      </w:r>
      <w:r w:rsidR="003C6873" w:rsidRPr="0007567C">
        <w:rPr>
          <w:bCs/>
          <w:spacing w:val="-2"/>
          <w:sz w:val="22"/>
          <w:szCs w:val="22"/>
        </w:rPr>
        <w:t>2.0</w:t>
      </w:r>
      <w:r w:rsidR="00EC6870" w:rsidRPr="0007567C">
        <w:rPr>
          <w:bCs/>
          <w:spacing w:val="-2"/>
          <w:sz w:val="22"/>
          <w:szCs w:val="22"/>
        </w:rPr>
        <w:t>00.000</w:t>
      </w:r>
      <w:r w:rsidRPr="0007567C">
        <w:rPr>
          <w:bCs/>
          <w:spacing w:val="-2"/>
          <w:sz w:val="22"/>
          <w:szCs w:val="22"/>
        </w:rPr>
        <w:t>,- Kč (</w:t>
      </w:r>
      <w:r w:rsidR="003C6873" w:rsidRPr="0007567C">
        <w:rPr>
          <w:bCs/>
          <w:spacing w:val="-2"/>
          <w:sz w:val="22"/>
          <w:szCs w:val="22"/>
        </w:rPr>
        <w:t xml:space="preserve">dva miliony </w:t>
      </w:r>
      <w:r w:rsidRPr="0007567C">
        <w:rPr>
          <w:bCs/>
          <w:spacing w:val="-2"/>
          <w:sz w:val="22"/>
          <w:szCs w:val="22"/>
        </w:rPr>
        <w:t>korun českých) (dále jen „</w:t>
      </w:r>
      <w:r w:rsidRPr="0007567C">
        <w:rPr>
          <w:b/>
          <w:spacing w:val="-2"/>
          <w:sz w:val="22"/>
          <w:szCs w:val="22"/>
        </w:rPr>
        <w:t>bankovní záruka</w:t>
      </w:r>
      <w:r w:rsidRPr="0007567C">
        <w:rPr>
          <w:bCs/>
          <w:spacing w:val="-2"/>
          <w:sz w:val="22"/>
          <w:szCs w:val="22"/>
        </w:rPr>
        <w:t>“).</w:t>
      </w:r>
    </w:p>
    <w:p w14:paraId="3F719516" w14:textId="77777777" w:rsidR="0007567C" w:rsidRPr="0007567C" w:rsidRDefault="00067EFE" w:rsidP="0007567C">
      <w:pPr>
        <w:pStyle w:val="Odstavecseseznamem"/>
        <w:numPr>
          <w:ilvl w:val="1"/>
          <w:numId w:val="2"/>
        </w:numPr>
        <w:spacing w:before="0" w:after="360" w:line="240" w:lineRule="auto"/>
        <w:rPr>
          <w:spacing w:val="-4"/>
          <w:sz w:val="22"/>
          <w:szCs w:val="22"/>
        </w:rPr>
      </w:pPr>
      <w:r w:rsidRPr="0007567C">
        <w:rPr>
          <w:bCs/>
          <w:spacing w:val="-2"/>
          <w:sz w:val="22"/>
          <w:szCs w:val="22"/>
        </w:rPr>
        <w:t>Doba platnosti bankovní záruky musí být nejméně 11 měsíců od</w:t>
      </w:r>
      <w:r w:rsidR="00D16B81" w:rsidRPr="0007567C">
        <w:rPr>
          <w:bCs/>
          <w:spacing w:val="-2"/>
          <w:sz w:val="22"/>
          <w:szCs w:val="22"/>
        </w:rPr>
        <w:t xml:space="preserve"> data </w:t>
      </w:r>
      <w:r w:rsidRPr="0007567C">
        <w:rPr>
          <w:bCs/>
          <w:spacing w:val="-2"/>
          <w:sz w:val="22"/>
          <w:szCs w:val="22"/>
        </w:rPr>
        <w:t xml:space="preserve">uzavření této smlouvy. Zhotovitel je povinen zajistit platnost bankovní záruky po celou dobu trvání jeho závazků z této smlouvy. Zhotovitel je povinen platnost bankovní záruky prodloužit nebo zajistit novou bankovní </w:t>
      </w:r>
      <w:r w:rsidRPr="0007567C">
        <w:rPr>
          <w:bCs/>
          <w:spacing w:val="-2"/>
          <w:sz w:val="22"/>
          <w:szCs w:val="22"/>
        </w:rPr>
        <w:lastRenderedPageBreak/>
        <w:t xml:space="preserve">záruku vždy nejpozději 1 měsíc před uplynutím doby platnosti poskytnuté bankovní záruky; v opačném případě je </w:t>
      </w:r>
      <w:r w:rsidR="00EB030F" w:rsidRPr="0007567C">
        <w:rPr>
          <w:bCs/>
          <w:spacing w:val="-2"/>
          <w:sz w:val="22"/>
          <w:szCs w:val="22"/>
        </w:rPr>
        <w:t>objednatel oprávněn bankovní záruku v plné výši čerpat a tyto vyčerpané prostředky držet namísto bankovní záruky k zajištění řádného splnění všech závazků zhotovitele, a to až do řádného poskytnutí bankovní záruky.</w:t>
      </w:r>
      <w:r w:rsidRPr="0007567C">
        <w:rPr>
          <w:spacing w:val="-2"/>
          <w:sz w:val="22"/>
          <w:szCs w:val="22"/>
        </w:rPr>
        <w:t xml:space="preserve"> </w:t>
      </w:r>
    </w:p>
    <w:p w14:paraId="06D946A5" w14:textId="77777777" w:rsidR="0007567C" w:rsidRPr="0007567C" w:rsidRDefault="00067EFE" w:rsidP="0007567C">
      <w:pPr>
        <w:pStyle w:val="Odstavecseseznamem"/>
        <w:numPr>
          <w:ilvl w:val="1"/>
          <w:numId w:val="2"/>
        </w:numPr>
        <w:spacing w:before="0" w:after="360" w:line="240" w:lineRule="auto"/>
        <w:rPr>
          <w:spacing w:val="-4"/>
          <w:sz w:val="22"/>
          <w:szCs w:val="22"/>
        </w:rPr>
      </w:pPr>
      <w:r w:rsidRPr="0007567C">
        <w:rPr>
          <w:bCs/>
          <w:spacing w:val="-2"/>
          <w:sz w:val="22"/>
          <w:szCs w:val="22"/>
        </w:rPr>
        <w:t>Bankovní záruka zajišťu</w:t>
      </w:r>
      <w:r w:rsidR="00D16B81" w:rsidRPr="0007567C">
        <w:rPr>
          <w:bCs/>
          <w:spacing w:val="-2"/>
          <w:sz w:val="22"/>
          <w:szCs w:val="22"/>
        </w:rPr>
        <w:t xml:space="preserve">je splnění všech závazků zhotovitele </w:t>
      </w:r>
      <w:r w:rsidR="00D16B81" w:rsidRPr="0007567C">
        <w:rPr>
          <w:spacing w:val="-2"/>
          <w:sz w:val="22"/>
          <w:szCs w:val="22"/>
        </w:rPr>
        <w:t>vzniklých na základě této smlouvy o dílo, závazků vzniklých v důsledku odpovědnosti za vady, odstoupení od smlouvy o dílo, jakož i v případě, kdy objednateli vůči zhotoviteli vznikne nárok na smluvní pokutu nebo náhradu škody.</w:t>
      </w:r>
    </w:p>
    <w:p w14:paraId="57337C11" w14:textId="77777777" w:rsidR="0007567C" w:rsidRPr="0007567C" w:rsidRDefault="00067EFE" w:rsidP="0007567C">
      <w:pPr>
        <w:pStyle w:val="Odstavecseseznamem"/>
        <w:numPr>
          <w:ilvl w:val="1"/>
          <w:numId w:val="2"/>
        </w:numPr>
        <w:spacing w:before="0" w:after="360" w:line="240" w:lineRule="auto"/>
        <w:rPr>
          <w:spacing w:val="-4"/>
          <w:sz w:val="22"/>
          <w:szCs w:val="22"/>
        </w:rPr>
      </w:pPr>
      <w:r w:rsidRPr="0007567C">
        <w:rPr>
          <w:bCs/>
          <w:sz w:val="22"/>
          <w:szCs w:val="22"/>
        </w:rPr>
        <w:t>Objednatel vrátí bankovní záruku zhotoviteli poté, co začne běžet záruční doba ve vztahu k</w:t>
      </w:r>
      <w:r w:rsidR="00EB030F" w:rsidRPr="0007567C">
        <w:rPr>
          <w:bCs/>
          <w:sz w:val="22"/>
          <w:szCs w:val="22"/>
        </w:rPr>
        <w:t> </w:t>
      </w:r>
      <w:r w:rsidRPr="0007567C">
        <w:rPr>
          <w:bCs/>
          <w:sz w:val="22"/>
          <w:szCs w:val="22"/>
        </w:rPr>
        <w:t>provedené</w:t>
      </w:r>
      <w:r w:rsidR="00EB030F" w:rsidRPr="0007567C">
        <w:rPr>
          <w:bCs/>
          <w:sz w:val="22"/>
          <w:szCs w:val="22"/>
        </w:rPr>
        <w:t xml:space="preserve">mu </w:t>
      </w:r>
      <w:r w:rsidRPr="0007567C">
        <w:rPr>
          <w:bCs/>
          <w:sz w:val="22"/>
          <w:szCs w:val="22"/>
        </w:rPr>
        <w:t>díl</w:t>
      </w:r>
      <w:r w:rsidR="00EB030F" w:rsidRPr="0007567C">
        <w:rPr>
          <w:bCs/>
          <w:sz w:val="22"/>
          <w:szCs w:val="22"/>
        </w:rPr>
        <w:t>u.</w:t>
      </w:r>
    </w:p>
    <w:p w14:paraId="0E461E32" w14:textId="2D8B61CB" w:rsidR="00067EFE" w:rsidRPr="0007567C" w:rsidRDefault="00067EFE" w:rsidP="0007567C">
      <w:pPr>
        <w:pStyle w:val="Odstavecseseznamem"/>
        <w:numPr>
          <w:ilvl w:val="1"/>
          <w:numId w:val="2"/>
        </w:numPr>
        <w:spacing w:before="0" w:after="360" w:line="240" w:lineRule="auto"/>
        <w:rPr>
          <w:spacing w:val="-4"/>
          <w:sz w:val="22"/>
          <w:szCs w:val="22"/>
        </w:rPr>
      </w:pPr>
      <w:r w:rsidRPr="0007567C">
        <w:rPr>
          <w:szCs w:val="22"/>
        </w:rPr>
        <w:t xml:space="preserve">Objednatel není povinen přijmout bankovní záruku, která </w:t>
      </w:r>
      <w:r w:rsidR="00AE7B1C" w:rsidRPr="0007567C">
        <w:rPr>
          <w:szCs w:val="22"/>
        </w:rPr>
        <w:t>nebude obsahovat písemné prohlášení banky, že uspokojí objednatele zaplacením požadované částky, na první požádání objednatele a bez námitek.</w:t>
      </w:r>
    </w:p>
    <w:p w14:paraId="3E89ACDF" w14:textId="77777777" w:rsidR="002157F8" w:rsidRPr="003C6873" w:rsidRDefault="002157F8" w:rsidP="002E4ABE">
      <w:pPr>
        <w:pStyle w:val="Nadpis2"/>
        <w:numPr>
          <w:ilvl w:val="0"/>
          <w:numId w:val="2"/>
        </w:numPr>
        <w:tabs>
          <w:tab w:val="clear" w:pos="0"/>
          <w:tab w:val="num" w:pos="360"/>
        </w:tabs>
        <w:spacing w:before="0" w:after="360" w:line="240" w:lineRule="auto"/>
        <w:ind w:left="432" w:hanging="432"/>
        <w:rPr>
          <w:bCs/>
          <w:sz w:val="22"/>
          <w:szCs w:val="22"/>
        </w:rPr>
      </w:pPr>
      <w:r w:rsidRPr="003C6873">
        <w:rPr>
          <w:sz w:val="22"/>
          <w:szCs w:val="22"/>
        </w:rPr>
        <w:t>Důsledky porušení povinností smluvních stran</w:t>
      </w:r>
    </w:p>
    <w:p w14:paraId="42B9B4CA" w14:textId="4F9CB7C2" w:rsidR="002157F8" w:rsidRPr="003C6873" w:rsidRDefault="002157F8" w:rsidP="002E4ABE">
      <w:pPr>
        <w:pStyle w:val="Seznam"/>
        <w:numPr>
          <w:ilvl w:val="1"/>
          <w:numId w:val="2"/>
        </w:numPr>
        <w:tabs>
          <w:tab w:val="clear" w:pos="0"/>
        </w:tabs>
        <w:spacing w:before="0" w:after="360" w:line="240" w:lineRule="auto"/>
        <w:rPr>
          <w:bCs/>
          <w:sz w:val="22"/>
          <w:szCs w:val="22"/>
        </w:rPr>
      </w:pPr>
      <w:r w:rsidRPr="003C6873">
        <w:rPr>
          <w:bCs/>
          <w:sz w:val="22"/>
          <w:szCs w:val="22"/>
        </w:rPr>
        <w:t>Pro případ, že zhotovitel je v prodlení s provedením a předáním díla ve lhůtě pro provedení díla, se sjednává smluvní pokuta ve výši 0,5 % z ceny díla bez DPH za každý započatý den prodlení, a to až do celkové výše 50 % ceny díla bez DPH.</w:t>
      </w:r>
    </w:p>
    <w:p w14:paraId="695971B0" w14:textId="7ACC6AE3" w:rsidR="002157F8" w:rsidRPr="003C6873" w:rsidRDefault="002157F8" w:rsidP="002E4ABE">
      <w:pPr>
        <w:pStyle w:val="Zkladntext"/>
        <w:numPr>
          <w:ilvl w:val="1"/>
          <w:numId w:val="2"/>
        </w:numPr>
        <w:tabs>
          <w:tab w:val="clear" w:pos="0"/>
          <w:tab w:val="left" w:pos="567"/>
        </w:tabs>
        <w:spacing w:before="0" w:after="360" w:line="240" w:lineRule="auto"/>
        <w:rPr>
          <w:bCs/>
          <w:spacing w:val="-4"/>
          <w:sz w:val="22"/>
          <w:szCs w:val="22"/>
          <w:lang w:val="cs-CZ"/>
        </w:rPr>
      </w:pPr>
      <w:r w:rsidRPr="003C6873">
        <w:rPr>
          <w:bCs/>
          <w:spacing w:val="-4"/>
          <w:sz w:val="22"/>
          <w:szCs w:val="22"/>
          <w:lang w:val="cs-CZ"/>
        </w:rPr>
        <w:t>Pro případ, že zhotovitel nedodrží sjednaný termín vyklizení staveniště, se sjednává smluvní pokuta ve výši 0,1 % z ceny díla bez DPH za každý započatý den prodlení, a to až do celkové výše 15 % ceny díla bez DPH.</w:t>
      </w:r>
    </w:p>
    <w:p w14:paraId="0F2D7344" w14:textId="1A2180E6" w:rsidR="00EB030F" w:rsidRPr="003C6873" w:rsidRDefault="00EB030F" w:rsidP="002E4ABE">
      <w:pPr>
        <w:pStyle w:val="Zkladntext"/>
        <w:numPr>
          <w:ilvl w:val="1"/>
          <w:numId w:val="2"/>
        </w:numPr>
        <w:tabs>
          <w:tab w:val="clear" w:pos="0"/>
          <w:tab w:val="left" w:pos="567"/>
        </w:tabs>
        <w:spacing w:before="0" w:after="360" w:line="240" w:lineRule="auto"/>
        <w:rPr>
          <w:bCs/>
          <w:spacing w:val="-4"/>
          <w:sz w:val="22"/>
          <w:szCs w:val="22"/>
          <w:lang w:val="cs-CZ"/>
        </w:rPr>
      </w:pPr>
      <w:r w:rsidRPr="003C6873">
        <w:rPr>
          <w:bCs/>
          <w:spacing w:val="-2"/>
          <w:sz w:val="22"/>
          <w:szCs w:val="22"/>
          <w:lang w:val="cs-CZ"/>
        </w:rPr>
        <w:t>Pro případ, že zhotovitel poruší svou povinnost předložit objednateli bankovní záruku, se sjednává smluvní pokuta ve výši 500.000,- Kč (pět set tisíc korun českých) za každý případ takového porušení povinnosti zhotovitele.</w:t>
      </w:r>
    </w:p>
    <w:p w14:paraId="276B51A5" w14:textId="77777777" w:rsidR="002157F8" w:rsidRPr="003C6873" w:rsidRDefault="002157F8" w:rsidP="002E4ABE">
      <w:pPr>
        <w:pStyle w:val="Seznam"/>
        <w:numPr>
          <w:ilvl w:val="1"/>
          <w:numId w:val="2"/>
        </w:numPr>
        <w:tabs>
          <w:tab w:val="clear" w:pos="0"/>
        </w:tabs>
        <w:spacing w:before="0" w:after="360" w:line="240" w:lineRule="auto"/>
        <w:rPr>
          <w:bCs/>
          <w:spacing w:val="-4"/>
          <w:sz w:val="22"/>
          <w:szCs w:val="22"/>
        </w:rPr>
      </w:pPr>
      <w:r w:rsidRPr="003C6873">
        <w:rPr>
          <w:bCs/>
          <w:spacing w:val="-4"/>
          <w:sz w:val="22"/>
          <w:szCs w:val="22"/>
        </w:rPr>
        <w:t>Zhotovitel je povinen zaplatit za podstatné porušení jiných svých povinností (není-li v této smlouvě stanoveno jinak) smluvní pokutu ve výši 10.000,- Kč za každý jednotlivý případ takového porušení; jde-li o trvající porušení, pak za každý započatý den.</w:t>
      </w:r>
    </w:p>
    <w:p w14:paraId="5B27DF36" w14:textId="77777777" w:rsidR="002157F8" w:rsidRPr="003C6873" w:rsidRDefault="002157F8" w:rsidP="002E4ABE">
      <w:pPr>
        <w:pStyle w:val="Seznam"/>
        <w:numPr>
          <w:ilvl w:val="1"/>
          <w:numId w:val="2"/>
        </w:numPr>
        <w:tabs>
          <w:tab w:val="clear" w:pos="0"/>
        </w:tabs>
        <w:spacing w:before="0" w:after="360" w:line="240" w:lineRule="auto"/>
        <w:rPr>
          <w:sz w:val="22"/>
          <w:szCs w:val="22"/>
        </w:rPr>
      </w:pPr>
      <w:r w:rsidRPr="003C6873">
        <w:rPr>
          <w:bCs/>
          <w:sz w:val="22"/>
          <w:szCs w:val="22"/>
        </w:rPr>
        <w:t xml:space="preserve">Ujednáními o smluvních pokutách nejsou dotčena práva na náhradu škody. </w:t>
      </w:r>
      <w:r w:rsidRPr="003C6873">
        <w:rPr>
          <w:sz w:val="22"/>
          <w:szCs w:val="22"/>
        </w:rPr>
        <w:t xml:space="preserve">Práva (nároky) na zaplacení smluvních pokut dle této smlouvy jsou splatné 14. dnem od jejich vzniku. </w:t>
      </w:r>
      <w:r w:rsidRPr="003C6873">
        <w:rPr>
          <w:bCs/>
          <w:sz w:val="22"/>
          <w:szCs w:val="22"/>
        </w:rPr>
        <w:t>Objednatel má právo započíst svoji peněžitou pohledávku za zhotovitelem dle této smlouvy vůči kterékoliv splatné pohledávce zhotovitele za objednatelem.</w:t>
      </w:r>
    </w:p>
    <w:p w14:paraId="778ACDD1" w14:textId="4A2C3F4D" w:rsidR="00067EFE" w:rsidRPr="003C6873" w:rsidRDefault="002157F8" w:rsidP="002E4ABE">
      <w:pPr>
        <w:pStyle w:val="Seznam"/>
        <w:numPr>
          <w:ilvl w:val="1"/>
          <w:numId w:val="2"/>
        </w:numPr>
        <w:tabs>
          <w:tab w:val="clear" w:pos="0"/>
        </w:tabs>
        <w:spacing w:before="0" w:after="360" w:line="240" w:lineRule="auto"/>
        <w:rPr>
          <w:sz w:val="22"/>
          <w:szCs w:val="22"/>
        </w:rPr>
      </w:pPr>
      <w:r w:rsidRPr="003C6873">
        <w:rPr>
          <w:sz w:val="22"/>
          <w:szCs w:val="22"/>
        </w:rPr>
        <w:t>Nesplní-li zhotovitel svou povinnost podle této smlouvy, může i před odstoupením o</w:t>
      </w:r>
      <w:r w:rsidR="00067EFE" w:rsidRPr="003C6873">
        <w:rPr>
          <w:sz w:val="22"/>
          <w:szCs w:val="22"/>
        </w:rPr>
        <w:t>d</w:t>
      </w:r>
      <w:r w:rsidRPr="003C6873">
        <w:rPr>
          <w:sz w:val="22"/>
          <w:szCs w:val="22"/>
        </w:rPr>
        <w:t xml:space="preserve"> smlouvy objednatel splnit danou povinnost na náklady zhotovitele sám nebo i s využitím třetí osoby.</w:t>
      </w:r>
    </w:p>
    <w:p w14:paraId="1E853BBA" w14:textId="71A26D4C" w:rsidR="00EB030F" w:rsidRPr="003C6873" w:rsidRDefault="00EB030F" w:rsidP="002E4ABE">
      <w:pPr>
        <w:pStyle w:val="Seznam"/>
        <w:numPr>
          <w:ilvl w:val="1"/>
          <w:numId w:val="2"/>
        </w:numPr>
        <w:tabs>
          <w:tab w:val="clear" w:pos="0"/>
        </w:tabs>
        <w:spacing w:before="0" w:after="360" w:line="240" w:lineRule="auto"/>
        <w:rPr>
          <w:sz w:val="22"/>
          <w:szCs w:val="22"/>
        </w:rPr>
      </w:pPr>
      <w:r w:rsidRPr="003C6873">
        <w:rPr>
          <w:sz w:val="22"/>
          <w:szCs w:val="22"/>
        </w:rPr>
        <w:t>V případě prodlení objednatele s hrazením ceny má zhotovitel právo na úrok z prodlení v zákonné výši.</w:t>
      </w:r>
    </w:p>
    <w:p w14:paraId="77142F26" w14:textId="5ED4A427" w:rsidR="00067EFE" w:rsidRPr="003C6873" w:rsidRDefault="00067EFE" w:rsidP="002E4ABE">
      <w:pPr>
        <w:pStyle w:val="Nadpis2"/>
        <w:numPr>
          <w:ilvl w:val="0"/>
          <w:numId w:val="2"/>
        </w:numPr>
        <w:tabs>
          <w:tab w:val="clear" w:pos="0"/>
          <w:tab w:val="num" w:pos="360"/>
        </w:tabs>
        <w:spacing w:before="0" w:after="360" w:line="240" w:lineRule="auto"/>
        <w:rPr>
          <w:sz w:val="22"/>
          <w:szCs w:val="22"/>
        </w:rPr>
      </w:pPr>
      <w:r w:rsidRPr="003C6873">
        <w:rPr>
          <w:sz w:val="22"/>
          <w:szCs w:val="22"/>
        </w:rPr>
        <w:t>Právo na odstoupení od smlouvy</w:t>
      </w:r>
    </w:p>
    <w:p w14:paraId="2D040F92" w14:textId="664F831F" w:rsidR="00EB030F" w:rsidRPr="003C6873" w:rsidRDefault="00067EFE" w:rsidP="002E4ABE">
      <w:pPr>
        <w:pStyle w:val="Zkladntext"/>
        <w:numPr>
          <w:ilvl w:val="1"/>
          <w:numId w:val="2"/>
        </w:numPr>
        <w:tabs>
          <w:tab w:val="left" w:pos="426"/>
        </w:tabs>
        <w:spacing w:before="0" w:after="360" w:line="240" w:lineRule="auto"/>
        <w:rPr>
          <w:sz w:val="22"/>
          <w:szCs w:val="22"/>
          <w:lang w:val="cs-CZ"/>
        </w:rPr>
      </w:pPr>
      <w:r w:rsidRPr="003C6873">
        <w:rPr>
          <w:spacing w:val="-4"/>
          <w:sz w:val="22"/>
          <w:szCs w:val="22"/>
          <w:lang w:val="cs-CZ"/>
        </w:rPr>
        <w:t xml:space="preserve">Objednatel má právo </w:t>
      </w:r>
      <w:r w:rsidR="00A314EB" w:rsidRPr="003C6873">
        <w:rPr>
          <w:spacing w:val="-4"/>
          <w:sz w:val="22"/>
          <w:szCs w:val="22"/>
          <w:lang w:val="cs-CZ"/>
        </w:rPr>
        <w:t>od této smlouvy odstoupit</w:t>
      </w:r>
      <w:r w:rsidR="00EB030F" w:rsidRPr="003C6873">
        <w:rPr>
          <w:spacing w:val="-4"/>
          <w:sz w:val="22"/>
          <w:szCs w:val="22"/>
          <w:lang w:val="cs-CZ"/>
        </w:rPr>
        <w:t>:</w:t>
      </w:r>
    </w:p>
    <w:p w14:paraId="29353A59" w14:textId="77777777" w:rsidR="00EB030F" w:rsidRPr="003C6873" w:rsidRDefault="00067EFE" w:rsidP="002E4ABE">
      <w:pPr>
        <w:pStyle w:val="Zkladntext"/>
        <w:numPr>
          <w:ilvl w:val="0"/>
          <w:numId w:val="13"/>
        </w:numPr>
        <w:tabs>
          <w:tab w:val="left" w:pos="426"/>
        </w:tabs>
        <w:spacing w:before="0" w:after="360" w:line="240" w:lineRule="auto"/>
        <w:rPr>
          <w:sz w:val="22"/>
          <w:szCs w:val="22"/>
          <w:lang w:val="cs-CZ"/>
        </w:rPr>
      </w:pPr>
      <w:r w:rsidRPr="003C6873">
        <w:rPr>
          <w:spacing w:val="-4"/>
          <w:sz w:val="22"/>
          <w:szCs w:val="22"/>
          <w:lang w:val="cs-CZ"/>
        </w:rPr>
        <w:lastRenderedPageBreak/>
        <w:t>v případech stanovených právními předpisy</w:t>
      </w:r>
      <w:r w:rsidR="00EB030F" w:rsidRPr="003C6873">
        <w:rPr>
          <w:spacing w:val="-4"/>
          <w:sz w:val="22"/>
          <w:szCs w:val="22"/>
          <w:lang w:val="cs-CZ"/>
        </w:rPr>
        <w:t>,</w:t>
      </w:r>
    </w:p>
    <w:p w14:paraId="47D484AB" w14:textId="53738508" w:rsidR="002157F8" w:rsidRPr="003C6873" w:rsidRDefault="002157F8" w:rsidP="002E4ABE">
      <w:pPr>
        <w:pStyle w:val="Zkladntext"/>
        <w:numPr>
          <w:ilvl w:val="0"/>
          <w:numId w:val="13"/>
        </w:numPr>
        <w:tabs>
          <w:tab w:val="left" w:pos="426"/>
        </w:tabs>
        <w:spacing w:before="0" w:after="360" w:line="240" w:lineRule="auto"/>
        <w:rPr>
          <w:sz w:val="22"/>
          <w:szCs w:val="22"/>
          <w:lang w:val="cs-CZ"/>
        </w:rPr>
      </w:pPr>
      <w:r w:rsidRPr="003C6873">
        <w:rPr>
          <w:sz w:val="22"/>
          <w:szCs w:val="22"/>
          <w:lang w:val="cs-CZ"/>
        </w:rPr>
        <w:t>v případě prodlení zhotovitele s provedením a předáním díla o více jak 14 dní</w:t>
      </w:r>
      <w:r w:rsidR="00EB030F" w:rsidRPr="003C6873">
        <w:rPr>
          <w:sz w:val="22"/>
          <w:szCs w:val="22"/>
          <w:lang w:val="cs-CZ"/>
        </w:rPr>
        <w:t>; o</w:t>
      </w:r>
      <w:r w:rsidRPr="003C6873">
        <w:rPr>
          <w:sz w:val="22"/>
          <w:szCs w:val="22"/>
          <w:lang w:val="cs-CZ"/>
        </w:rPr>
        <w:t>dstoupením od smlouvy není dotčeno právo objednatele na náhradu škody a zaplacení smluvních pokut</w:t>
      </w:r>
      <w:r w:rsidR="00EB030F" w:rsidRPr="003C6873">
        <w:rPr>
          <w:sz w:val="22"/>
          <w:szCs w:val="22"/>
          <w:lang w:val="cs-CZ"/>
        </w:rPr>
        <w:t>,</w:t>
      </w:r>
    </w:p>
    <w:p w14:paraId="5EB150B9" w14:textId="65EAD638" w:rsidR="00EB030F" w:rsidRPr="003C6873" w:rsidRDefault="00EB030F" w:rsidP="002E4ABE">
      <w:pPr>
        <w:pStyle w:val="Zkladntext"/>
        <w:numPr>
          <w:ilvl w:val="0"/>
          <w:numId w:val="13"/>
        </w:numPr>
        <w:tabs>
          <w:tab w:val="left" w:pos="426"/>
        </w:tabs>
        <w:spacing w:before="0" w:after="360" w:line="240" w:lineRule="auto"/>
        <w:rPr>
          <w:sz w:val="22"/>
          <w:szCs w:val="22"/>
          <w:lang w:val="cs-CZ"/>
        </w:rPr>
      </w:pPr>
      <w:r w:rsidRPr="003C6873">
        <w:rPr>
          <w:sz w:val="22"/>
          <w:szCs w:val="22"/>
          <w:lang w:val="cs-CZ"/>
        </w:rPr>
        <w:t xml:space="preserve">v případě porušení povinnosti zhotovitele zajistit platnou bankovní záruku; </w:t>
      </w:r>
    </w:p>
    <w:p w14:paraId="51AE7FD0" w14:textId="0E09A1A1" w:rsidR="00EB030F" w:rsidRPr="003C6873" w:rsidRDefault="00067EFE" w:rsidP="002E4ABE">
      <w:pPr>
        <w:pStyle w:val="Zkladntext"/>
        <w:numPr>
          <w:ilvl w:val="0"/>
          <w:numId w:val="13"/>
        </w:numPr>
        <w:tabs>
          <w:tab w:val="left" w:pos="426"/>
        </w:tabs>
        <w:spacing w:before="0" w:after="360" w:line="240" w:lineRule="auto"/>
        <w:rPr>
          <w:sz w:val="22"/>
          <w:szCs w:val="22"/>
          <w:lang w:val="cs-CZ"/>
        </w:rPr>
      </w:pPr>
      <w:r w:rsidRPr="003C6873">
        <w:rPr>
          <w:sz w:val="22"/>
          <w:szCs w:val="22"/>
          <w:lang w:val="cs-CZ"/>
        </w:rPr>
        <w:t xml:space="preserve">v případě, že neobdrží dotaci, z níž mělo být dílo podle této smlouvy </w:t>
      </w:r>
      <w:r w:rsidR="00EB030F" w:rsidRPr="003C6873">
        <w:rPr>
          <w:sz w:val="22"/>
          <w:szCs w:val="22"/>
          <w:lang w:val="cs-CZ"/>
        </w:rPr>
        <w:t>financováno.</w:t>
      </w:r>
    </w:p>
    <w:p w14:paraId="5D980451" w14:textId="638B6023" w:rsidR="00EB030F" w:rsidRPr="003C6873" w:rsidRDefault="002157F8" w:rsidP="002E4ABE">
      <w:pPr>
        <w:pStyle w:val="Zkladntext"/>
        <w:numPr>
          <w:ilvl w:val="1"/>
          <w:numId w:val="2"/>
        </w:numPr>
        <w:tabs>
          <w:tab w:val="left" w:pos="426"/>
        </w:tabs>
        <w:spacing w:before="0" w:after="360" w:line="240" w:lineRule="auto"/>
        <w:rPr>
          <w:bCs/>
          <w:sz w:val="22"/>
          <w:szCs w:val="22"/>
          <w:lang w:val="cs-CZ"/>
        </w:rPr>
      </w:pPr>
      <w:r w:rsidRPr="003C6873">
        <w:rPr>
          <w:sz w:val="22"/>
          <w:szCs w:val="22"/>
          <w:lang w:val="cs-CZ"/>
        </w:rPr>
        <w:t xml:space="preserve">Zhotovitel má právo </w:t>
      </w:r>
      <w:r w:rsidR="00A314EB" w:rsidRPr="003C6873">
        <w:rPr>
          <w:sz w:val="22"/>
          <w:szCs w:val="22"/>
          <w:lang w:val="cs-CZ"/>
        </w:rPr>
        <w:t>od této smlouvy odstoupit</w:t>
      </w:r>
      <w:r w:rsidR="00EB030F" w:rsidRPr="003C6873">
        <w:rPr>
          <w:sz w:val="22"/>
          <w:szCs w:val="22"/>
          <w:lang w:val="cs-CZ"/>
        </w:rPr>
        <w:t>:</w:t>
      </w:r>
    </w:p>
    <w:p w14:paraId="3214F50D" w14:textId="77777777" w:rsidR="00EB030F" w:rsidRPr="003C6873" w:rsidRDefault="002157F8" w:rsidP="002E4ABE">
      <w:pPr>
        <w:pStyle w:val="Zkladntext"/>
        <w:numPr>
          <w:ilvl w:val="0"/>
          <w:numId w:val="14"/>
        </w:numPr>
        <w:tabs>
          <w:tab w:val="left" w:pos="426"/>
        </w:tabs>
        <w:spacing w:before="0" w:after="360" w:line="240" w:lineRule="auto"/>
        <w:rPr>
          <w:bCs/>
          <w:sz w:val="22"/>
          <w:szCs w:val="22"/>
          <w:lang w:val="cs-CZ"/>
        </w:rPr>
      </w:pPr>
      <w:r w:rsidRPr="003C6873">
        <w:rPr>
          <w:sz w:val="22"/>
          <w:szCs w:val="22"/>
          <w:lang w:val="cs-CZ"/>
        </w:rPr>
        <w:t>v případech stanovených právními předpisy</w:t>
      </w:r>
      <w:r w:rsidR="00EB030F" w:rsidRPr="003C6873">
        <w:rPr>
          <w:sz w:val="22"/>
          <w:szCs w:val="22"/>
          <w:lang w:val="cs-CZ"/>
        </w:rPr>
        <w:t>,</w:t>
      </w:r>
    </w:p>
    <w:p w14:paraId="3EF27813" w14:textId="38A1392A" w:rsidR="002157F8" w:rsidRPr="003C6873" w:rsidRDefault="002157F8" w:rsidP="002E4ABE">
      <w:pPr>
        <w:pStyle w:val="Zkladntext"/>
        <w:numPr>
          <w:ilvl w:val="0"/>
          <w:numId w:val="14"/>
        </w:numPr>
        <w:tabs>
          <w:tab w:val="left" w:pos="426"/>
        </w:tabs>
        <w:spacing w:before="0" w:after="360" w:line="240" w:lineRule="auto"/>
        <w:rPr>
          <w:bCs/>
          <w:sz w:val="22"/>
          <w:szCs w:val="22"/>
          <w:lang w:val="cs-CZ"/>
        </w:rPr>
      </w:pPr>
      <w:r w:rsidRPr="003C6873">
        <w:rPr>
          <w:sz w:val="22"/>
          <w:szCs w:val="22"/>
          <w:lang w:val="cs-CZ"/>
        </w:rPr>
        <w:t>v případě, kdy bude objednatel v prodlení s úhradou faktur</w:t>
      </w:r>
      <w:r w:rsidR="00EB030F" w:rsidRPr="003C6873">
        <w:rPr>
          <w:sz w:val="22"/>
          <w:szCs w:val="22"/>
          <w:lang w:val="cs-CZ"/>
        </w:rPr>
        <w:t>y</w:t>
      </w:r>
      <w:r w:rsidRPr="003C6873">
        <w:rPr>
          <w:sz w:val="22"/>
          <w:szCs w:val="22"/>
          <w:lang w:val="cs-CZ"/>
        </w:rPr>
        <w:t xml:space="preserve"> delším než 60 dní.</w:t>
      </w:r>
    </w:p>
    <w:p w14:paraId="76F55694" w14:textId="77777777" w:rsidR="002157F8" w:rsidRPr="003C6873" w:rsidRDefault="002157F8" w:rsidP="002E4ABE">
      <w:pPr>
        <w:pStyle w:val="Nadpis2"/>
        <w:numPr>
          <w:ilvl w:val="0"/>
          <w:numId w:val="2"/>
        </w:numPr>
        <w:tabs>
          <w:tab w:val="clear" w:pos="0"/>
          <w:tab w:val="num" w:pos="360"/>
        </w:tabs>
        <w:spacing w:before="0" w:after="360" w:line="240" w:lineRule="auto"/>
        <w:ind w:left="432" w:hanging="432"/>
        <w:rPr>
          <w:sz w:val="22"/>
          <w:szCs w:val="22"/>
        </w:rPr>
      </w:pPr>
      <w:r w:rsidRPr="003C6873">
        <w:rPr>
          <w:sz w:val="22"/>
          <w:szCs w:val="22"/>
        </w:rPr>
        <w:t>Závěrečná ustanovení</w:t>
      </w:r>
    </w:p>
    <w:p w14:paraId="453E6BDF" w14:textId="495283FA" w:rsidR="00063760" w:rsidRPr="003C6873" w:rsidRDefault="002157F8" w:rsidP="002E4ABE">
      <w:pPr>
        <w:pStyle w:val="Odstavecseseznamem"/>
        <w:numPr>
          <w:ilvl w:val="1"/>
          <w:numId w:val="2"/>
        </w:numPr>
        <w:spacing w:before="0" w:after="360" w:line="240" w:lineRule="auto"/>
        <w:rPr>
          <w:sz w:val="22"/>
          <w:szCs w:val="22"/>
          <w:lang w:eastAsia="cs-CZ"/>
        </w:rPr>
      </w:pPr>
      <w:r w:rsidRPr="003C6873">
        <w:rPr>
          <w:sz w:val="22"/>
          <w:szCs w:val="22"/>
        </w:rPr>
        <w:t>Tato smlouva</w:t>
      </w:r>
      <w:r w:rsidR="00063760" w:rsidRPr="003C6873">
        <w:rPr>
          <w:sz w:val="22"/>
          <w:szCs w:val="22"/>
        </w:rPr>
        <w:t xml:space="preserve"> </w:t>
      </w:r>
      <w:r w:rsidR="005E5923">
        <w:rPr>
          <w:sz w:val="22"/>
          <w:szCs w:val="22"/>
        </w:rPr>
        <w:t xml:space="preserve">je uzavřena a </w:t>
      </w:r>
      <w:r w:rsidR="00063760" w:rsidRPr="003C6873">
        <w:rPr>
          <w:sz w:val="22"/>
          <w:szCs w:val="22"/>
        </w:rPr>
        <w:t>nabývá platnosti</w:t>
      </w:r>
      <w:r w:rsidRPr="003C6873">
        <w:rPr>
          <w:sz w:val="22"/>
          <w:szCs w:val="22"/>
        </w:rPr>
        <w:t xml:space="preserve"> </w:t>
      </w:r>
      <w:r w:rsidR="00063760" w:rsidRPr="003C6873">
        <w:rPr>
          <w:sz w:val="22"/>
          <w:szCs w:val="22"/>
          <w:lang w:eastAsia="cs-CZ"/>
        </w:rPr>
        <w:t>dnem jejího podpisu smluvními stranami</w:t>
      </w:r>
      <w:r w:rsidR="005E5923">
        <w:rPr>
          <w:sz w:val="22"/>
          <w:szCs w:val="22"/>
          <w:lang w:eastAsia="cs-CZ"/>
        </w:rPr>
        <w:t xml:space="preserve">. </w:t>
      </w:r>
      <w:r w:rsidR="005E5923" w:rsidRPr="003C6873">
        <w:rPr>
          <w:sz w:val="22"/>
          <w:szCs w:val="22"/>
        </w:rPr>
        <w:t xml:space="preserve">Tato smlouva </w:t>
      </w:r>
      <w:r w:rsidR="005E5923">
        <w:rPr>
          <w:sz w:val="22"/>
          <w:szCs w:val="22"/>
        </w:rPr>
        <w:t xml:space="preserve">nabývá </w:t>
      </w:r>
      <w:r w:rsidR="00063760" w:rsidRPr="003C6873">
        <w:rPr>
          <w:sz w:val="22"/>
          <w:szCs w:val="22"/>
          <w:lang w:eastAsia="cs-CZ"/>
        </w:rPr>
        <w:t>účinnosti dnem uveřejnění prostřednictvím Registru smluv.</w:t>
      </w:r>
    </w:p>
    <w:p w14:paraId="5DD1DCC7" w14:textId="06BD3550" w:rsidR="002157F8" w:rsidRPr="003C6873" w:rsidRDefault="002157F8" w:rsidP="002E4ABE">
      <w:pPr>
        <w:numPr>
          <w:ilvl w:val="1"/>
          <w:numId w:val="2"/>
        </w:numPr>
        <w:suppressAutoHyphens/>
        <w:autoSpaceDE/>
        <w:autoSpaceDN/>
        <w:adjustRightInd/>
        <w:spacing w:before="0" w:after="360"/>
        <w:rPr>
          <w:spacing w:val="-4"/>
          <w:szCs w:val="22"/>
        </w:rPr>
      </w:pPr>
      <w:r w:rsidRPr="003C6873">
        <w:rPr>
          <w:spacing w:val="-4"/>
          <w:szCs w:val="22"/>
        </w:rPr>
        <w:t>Tato smlouva se řídí českým právem. K rozhodování sporů z této smlouvy a s ní souvisejících mají pravomoc české soudy, které jsou místně příslušné dle sídla kupujícího v den uzavření této smlouvy</w:t>
      </w:r>
    </w:p>
    <w:p w14:paraId="13FC31F7" w14:textId="03F28A57" w:rsidR="00063760" w:rsidRPr="003C6873" w:rsidRDefault="00063760" w:rsidP="002E4ABE">
      <w:pPr>
        <w:pStyle w:val="Seznam"/>
        <w:numPr>
          <w:ilvl w:val="1"/>
          <w:numId w:val="2"/>
        </w:numPr>
        <w:spacing w:before="0" w:after="360" w:line="240" w:lineRule="auto"/>
        <w:rPr>
          <w:sz w:val="22"/>
          <w:szCs w:val="22"/>
        </w:rPr>
      </w:pPr>
      <w:r w:rsidRPr="003C6873">
        <w:rPr>
          <w:sz w:val="22"/>
          <w:szCs w:val="22"/>
        </w:rPr>
        <w:t>Zhotovitel bere na vědomí, že ve smyslu § 2 písm. e) zákona č. 320/2001 Sb., o finanční kontrole ve veřejné správě, ve znění pozdějších předpisů, je osobou povinnou spolupůsobit při výkonu finanční kontroly. Zhotovitel se zavazuje poskytnout v souladu s citovaným zákonem subjektům provádějícím audit a kontrolu všechny nezbytné informace týkající se jeho činností spojených s předmětem této smlouvy.</w:t>
      </w:r>
    </w:p>
    <w:p w14:paraId="6301CEBB" w14:textId="4291EBA7" w:rsidR="00063760" w:rsidRPr="003C6873" w:rsidRDefault="00063760" w:rsidP="002E4ABE">
      <w:pPr>
        <w:numPr>
          <w:ilvl w:val="1"/>
          <w:numId w:val="2"/>
        </w:numPr>
        <w:suppressAutoHyphens/>
        <w:autoSpaceDE/>
        <w:autoSpaceDN/>
        <w:adjustRightInd/>
        <w:spacing w:before="0" w:after="360"/>
      </w:pPr>
      <w:r w:rsidRPr="003C6873">
        <w:t>Zhotovitel je povinen uchovávat veškerou dokumentaci související s realizací veřejné zakázky podle této smlouvy včetně účetních dokladů minimálně do konce roku 203</w:t>
      </w:r>
      <w:r w:rsidR="00FB0C4C" w:rsidRPr="003C6873">
        <w:t>8</w:t>
      </w:r>
      <w:r w:rsidRPr="003C6873">
        <w:t>. Pokud je v českých právních předpisech stanovena pro uchování určité dokumentace delší lhůta, uplatní se tato delší lhůta.</w:t>
      </w:r>
    </w:p>
    <w:p w14:paraId="0AB1D33F" w14:textId="66E85E61" w:rsidR="00063760" w:rsidRPr="003C6873" w:rsidRDefault="00063760" w:rsidP="002E4ABE">
      <w:pPr>
        <w:numPr>
          <w:ilvl w:val="1"/>
          <w:numId w:val="2"/>
        </w:numPr>
        <w:suppressAutoHyphens/>
        <w:autoSpaceDE/>
        <w:autoSpaceDN/>
        <w:adjustRightInd/>
        <w:spacing w:before="0" w:after="360"/>
      </w:pPr>
      <w:r w:rsidRPr="003C6873">
        <w:t>V případě, že to bude potřebné, je zhotovitel povinen minimálně do konce roku 2037 poskytovat požadované informace a dokumentaci související s realizací stavby podle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stavby podle této smlouvy a poskytnout jim při provádění kontroly součinnost.</w:t>
      </w:r>
    </w:p>
    <w:p w14:paraId="5B96FA1F" w14:textId="77777777" w:rsidR="002157F8" w:rsidRPr="003C6873" w:rsidRDefault="002157F8" w:rsidP="002E4ABE">
      <w:pPr>
        <w:pStyle w:val="Seznam"/>
        <w:numPr>
          <w:ilvl w:val="1"/>
          <w:numId w:val="2"/>
        </w:numPr>
        <w:spacing w:before="0" w:after="360" w:line="240" w:lineRule="auto"/>
        <w:rPr>
          <w:sz w:val="22"/>
          <w:szCs w:val="22"/>
        </w:rPr>
      </w:pPr>
      <w:r w:rsidRPr="003C6873">
        <w:rPr>
          <w:sz w:val="22"/>
          <w:szCs w:val="22"/>
          <w:lang w:eastAsia="cs-CZ"/>
        </w:rPr>
        <w:t>Přílohou a nedílnou součástí této smlouvy jsou následující dokumenty:</w:t>
      </w:r>
    </w:p>
    <w:p w14:paraId="50B42A50" w14:textId="00750EDA" w:rsidR="000515EA" w:rsidRDefault="000515EA" w:rsidP="002E4ABE">
      <w:pPr>
        <w:numPr>
          <w:ilvl w:val="0"/>
          <w:numId w:val="15"/>
        </w:numPr>
        <w:tabs>
          <w:tab w:val="left" w:pos="1843"/>
        </w:tabs>
        <w:spacing w:before="0" w:after="360"/>
        <w:ind w:left="1843" w:hanging="1276"/>
      </w:pPr>
      <w:r w:rsidRPr="003C6873">
        <w:t>Vyplněný výkaz výměr</w:t>
      </w:r>
      <w:r w:rsidR="003C6873">
        <w:t xml:space="preserve"> pro </w:t>
      </w:r>
      <w:r w:rsidR="003C6873" w:rsidRPr="003C6873">
        <w:t>„Vybudování RDS v sídle DPM Děčín a dobíjecí infrastruktury - areál Děčínská, Děčín“</w:t>
      </w:r>
    </w:p>
    <w:p w14:paraId="2F6E2EE9" w14:textId="0C747DF0" w:rsidR="003C6873" w:rsidRPr="003C6873" w:rsidRDefault="003C6873" w:rsidP="003C6873">
      <w:pPr>
        <w:numPr>
          <w:ilvl w:val="0"/>
          <w:numId w:val="15"/>
        </w:numPr>
        <w:tabs>
          <w:tab w:val="left" w:pos="1843"/>
        </w:tabs>
        <w:spacing w:before="0" w:after="360"/>
        <w:ind w:left="1843" w:hanging="1276"/>
      </w:pPr>
      <w:r w:rsidRPr="003C6873">
        <w:lastRenderedPageBreak/>
        <w:t>Vyplněný výkaz výměr</w:t>
      </w:r>
      <w:r>
        <w:t xml:space="preserve"> pro </w:t>
      </w:r>
      <w:r w:rsidRPr="003C6873">
        <w:t>„Ocelové přístřešky technického zařízení, venkovních dobíjecích stojanů pro autobusy v prostoru parkovacích ploch DPMD“</w:t>
      </w:r>
    </w:p>
    <w:p w14:paraId="66D5AF78" w14:textId="77777777" w:rsidR="00B313D7" w:rsidRPr="003C6873" w:rsidRDefault="00B313D7" w:rsidP="002E4ABE">
      <w:pPr>
        <w:numPr>
          <w:ilvl w:val="0"/>
          <w:numId w:val="15"/>
        </w:numPr>
        <w:tabs>
          <w:tab w:val="left" w:pos="1843"/>
        </w:tabs>
        <w:spacing w:before="0" w:after="360"/>
        <w:ind w:left="1843" w:hanging="1276"/>
      </w:pPr>
      <w:r w:rsidRPr="003C6873">
        <w:t>Seznam vedoucích pracovníků</w:t>
      </w:r>
    </w:p>
    <w:p w14:paraId="1C96D6A4" w14:textId="77777777" w:rsidR="002157F8" w:rsidRPr="003C6873" w:rsidRDefault="002157F8" w:rsidP="002E4ABE">
      <w:pPr>
        <w:numPr>
          <w:ilvl w:val="1"/>
          <w:numId w:val="2"/>
        </w:numPr>
        <w:autoSpaceDE/>
        <w:autoSpaceDN/>
        <w:adjustRightInd/>
        <w:spacing w:before="0" w:after="360"/>
        <w:rPr>
          <w:szCs w:val="22"/>
        </w:rPr>
      </w:pPr>
      <w:r w:rsidRPr="003C6873">
        <w:rPr>
          <w:szCs w:val="22"/>
        </w:rPr>
        <w:t xml:space="preserve">Tato smlouva je vyhotovena ve dvou (2) stejnopisech v českém jazyce. Všechny stejnopisy mají účinky originálních vyhotovení. Jedno vyhotovení obdrží objednatel a jedno zhotovitel. </w:t>
      </w:r>
    </w:p>
    <w:bookmarkEnd w:id="8"/>
    <w:p w14:paraId="61B51B9B" w14:textId="2AE7EF37" w:rsidR="002157F8" w:rsidRPr="003C6873" w:rsidRDefault="002157F8" w:rsidP="002E4ABE">
      <w:pPr>
        <w:keepNext/>
        <w:tabs>
          <w:tab w:val="left" w:pos="4820"/>
        </w:tabs>
        <w:spacing w:before="0" w:after="360"/>
        <w:rPr>
          <w:rFonts w:eastAsia="Calibri"/>
          <w:szCs w:val="22"/>
          <w:lang w:eastAsia="en-US"/>
        </w:rPr>
      </w:pPr>
      <w:r w:rsidRPr="003C6873">
        <w:rPr>
          <w:rFonts w:eastAsia="Calibri"/>
          <w:szCs w:val="22"/>
          <w:lang w:eastAsia="en-US"/>
        </w:rPr>
        <w:t>V Děčíně dne _________</w:t>
      </w:r>
      <w:r w:rsidRPr="003C6873">
        <w:rPr>
          <w:rFonts w:eastAsia="Calibri"/>
          <w:szCs w:val="22"/>
          <w:lang w:eastAsia="en-US"/>
        </w:rPr>
        <w:tab/>
        <w:t>V [</w:t>
      </w:r>
      <w:r w:rsidRPr="003C6873">
        <w:rPr>
          <w:rFonts w:eastAsia="Calibri"/>
          <w:szCs w:val="22"/>
          <w:highlight w:val="cyan"/>
          <w:lang w:eastAsia="en-US"/>
        </w:rPr>
        <w:t>…</w:t>
      </w:r>
      <w:r w:rsidRPr="003C6873">
        <w:rPr>
          <w:rFonts w:eastAsia="Calibri"/>
          <w:szCs w:val="22"/>
          <w:lang w:eastAsia="en-US"/>
        </w:rPr>
        <w:t>] dne [</w:t>
      </w:r>
      <w:r w:rsidRPr="003C6873">
        <w:rPr>
          <w:rFonts w:eastAsia="Calibri"/>
          <w:szCs w:val="22"/>
          <w:highlight w:val="cyan"/>
          <w:lang w:eastAsia="en-US"/>
        </w:rPr>
        <w:t>…</w:t>
      </w:r>
      <w:r w:rsidRPr="003C6873">
        <w:rPr>
          <w:rFonts w:eastAsia="Calibri"/>
          <w:szCs w:val="22"/>
          <w:lang w:eastAsia="en-US"/>
        </w:rPr>
        <w:t xml:space="preserve">] </w:t>
      </w:r>
    </w:p>
    <w:p w14:paraId="7BF0F4D4" w14:textId="77777777" w:rsidR="002157F8" w:rsidRPr="003C6873" w:rsidRDefault="002157F8" w:rsidP="002E4ABE">
      <w:pPr>
        <w:keepNext/>
        <w:spacing w:before="0" w:after="360"/>
        <w:rPr>
          <w:rFonts w:eastAsia="Calibri"/>
          <w:szCs w:val="22"/>
          <w:lang w:eastAsia="en-US"/>
        </w:rPr>
      </w:pPr>
    </w:p>
    <w:p w14:paraId="7E090AEF" w14:textId="7BE7E3E7" w:rsidR="002157F8" w:rsidRPr="003C6873" w:rsidRDefault="002157F8" w:rsidP="002E4ABE">
      <w:pPr>
        <w:keepNext/>
        <w:tabs>
          <w:tab w:val="left" w:pos="4820"/>
        </w:tabs>
        <w:spacing w:before="0" w:after="360"/>
        <w:jc w:val="left"/>
        <w:rPr>
          <w:rFonts w:eastAsia="Calibri"/>
          <w:color w:val="000000"/>
          <w:szCs w:val="22"/>
          <w:lang w:eastAsia="en-US"/>
        </w:rPr>
      </w:pPr>
      <w:r w:rsidRPr="003C6873">
        <w:rPr>
          <w:rFonts w:eastAsia="Calibri"/>
          <w:szCs w:val="22"/>
          <w:lang w:eastAsia="en-US"/>
        </w:rPr>
        <w:t>________________________</w:t>
      </w:r>
      <w:r w:rsidRPr="003C6873">
        <w:rPr>
          <w:rFonts w:eastAsia="Calibri"/>
          <w:szCs w:val="22"/>
          <w:lang w:eastAsia="en-US"/>
        </w:rPr>
        <w:tab/>
        <w:t>________________________</w:t>
      </w:r>
      <w:r w:rsidR="002E4ABE" w:rsidRPr="003C6873">
        <w:rPr>
          <w:rFonts w:eastAsia="Calibri"/>
          <w:szCs w:val="22"/>
          <w:lang w:eastAsia="en-US"/>
        </w:rPr>
        <w:br/>
      </w:r>
      <w:r w:rsidRPr="003C6873">
        <w:rPr>
          <w:rFonts w:eastAsia="Calibri"/>
          <w:b/>
          <w:szCs w:val="22"/>
        </w:rPr>
        <w:t>Dopravní podnik města Děčína, a.s.</w:t>
      </w:r>
      <w:r w:rsidRPr="003C6873">
        <w:rPr>
          <w:rFonts w:eastAsia="Calibri"/>
          <w:color w:val="000000"/>
          <w:szCs w:val="22"/>
          <w:lang w:eastAsia="en-US"/>
        </w:rPr>
        <w:tab/>
      </w:r>
      <w:r w:rsidRPr="003C6873">
        <w:rPr>
          <w:rFonts w:eastAsia="Calibri"/>
          <w:szCs w:val="22"/>
          <w:lang w:eastAsia="en-US"/>
        </w:rPr>
        <w:t>[</w:t>
      </w:r>
      <w:r w:rsidRPr="003C6873">
        <w:rPr>
          <w:rFonts w:eastAsia="Calibri"/>
          <w:szCs w:val="22"/>
          <w:highlight w:val="cyan"/>
          <w:lang w:eastAsia="en-US"/>
        </w:rPr>
        <w:t>…</w:t>
      </w:r>
      <w:r w:rsidRPr="003C6873">
        <w:rPr>
          <w:rFonts w:eastAsia="Calibri"/>
          <w:szCs w:val="22"/>
          <w:lang w:eastAsia="en-US"/>
        </w:rPr>
        <w:t>]</w:t>
      </w:r>
      <w:r w:rsidRPr="003C6873">
        <w:rPr>
          <w:rFonts w:eastAsia="Calibri"/>
          <w:b/>
          <w:color w:val="000000"/>
          <w:szCs w:val="22"/>
          <w:lang w:eastAsia="en-US"/>
        </w:rPr>
        <w:t xml:space="preserve"> [</w:t>
      </w:r>
      <w:r w:rsidRPr="003C6873">
        <w:rPr>
          <w:rFonts w:eastAsia="Calibri"/>
          <w:b/>
          <w:color w:val="000000"/>
          <w:szCs w:val="22"/>
          <w:highlight w:val="cyan"/>
          <w:lang w:eastAsia="en-US"/>
        </w:rPr>
        <w:t>obchodní firma/jméno zhotovitele</w:t>
      </w:r>
      <w:r w:rsidRPr="003C6873">
        <w:rPr>
          <w:rFonts w:eastAsia="Calibri"/>
          <w:b/>
          <w:color w:val="000000"/>
          <w:szCs w:val="22"/>
          <w:lang w:eastAsia="en-US"/>
        </w:rPr>
        <w:t>]</w:t>
      </w:r>
      <w:r w:rsidR="002E4ABE" w:rsidRPr="003C6873">
        <w:rPr>
          <w:rFonts w:eastAsia="Calibri"/>
          <w:b/>
          <w:color w:val="000000"/>
          <w:szCs w:val="22"/>
          <w:lang w:eastAsia="en-US"/>
        </w:rPr>
        <w:br/>
      </w:r>
      <w:r w:rsidR="00217E1E" w:rsidRPr="003C6873">
        <w:rPr>
          <w:rFonts w:eastAsia="Calibri"/>
          <w:szCs w:val="22"/>
          <w:lang w:eastAsia="en-US"/>
        </w:rPr>
        <w:t>[</w:t>
      </w:r>
      <w:r w:rsidR="00217E1E" w:rsidRPr="003C6873">
        <w:rPr>
          <w:rFonts w:eastAsia="Calibri"/>
          <w:szCs w:val="22"/>
          <w:highlight w:val="lightGray"/>
          <w:lang w:eastAsia="en-US"/>
        </w:rPr>
        <w:t>…</w:t>
      </w:r>
      <w:r w:rsidR="00217E1E" w:rsidRPr="003C6873">
        <w:rPr>
          <w:rFonts w:eastAsia="Calibri"/>
          <w:szCs w:val="22"/>
          <w:lang w:eastAsia="en-US"/>
        </w:rPr>
        <w:t>]</w:t>
      </w:r>
      <w:r w:rsidRPr="003C6873">
        <w:rPr>
          <w:rFonts w:eastAsia="Calibri"/>
          <w:szCs w:val="22"/>
          <w:lang w:eastAsia="en-US"/>
        </w:rPr>
        <w:tab/>
        <w:t>[</w:t>
      </w:r>
      <w:r w:rsidRPr="003C6873">
        <w:rPr>
          <w:rFonts w:eastAsia="Calibri"/>
          <w:szCs w:val="22"/>
          <w:highlight w:val="cyan"/>
          <w:lang w:eastAsia="en-US"/>
        </w:rPr>
        <w:t>…</w:t>
      </w:r>
      <w:r w:rsidRPr="003C6873">
        <w:rPr>
          <w:rFonts w:eastAsia="Calibri"/>
          <w:szCs w:val="22"/>
          <w:lang w:eastAsia="en-US"/>
        </w:rPr>
        <w:t>] [</w:t>
      </w:r>
      <w:r w:rsidRPr="003C6873">
        <w:rPr>
          <w:rFonts w:eastAsia="Calibri"/>
          <w:szCs w:val="22"/>
          <w:highlight w:val="cyan"/>
          <w:lang w:eastAsia="en-US"/>
        </w:rPr>
        <w:t>jméno a funkce zástupce</w:t>
      </w:r>
      <w:r w:rsidRPr="003C6873">
        <w:rPr>
          <w:rFonts w:eastAsia="Calibri"/>
          <w:szCs w:val="22"/>
          <w:lang w:eastAsia="en-US"/>
        </w:rPr>
        <w:t>]</w:t>
      </w:r>
      <w:r w:rsidRPr="003C6873">
        <w:rPr>
          <w:rFonts w:eastAsia="Calibri"/>
          <w:szCs w:val="22"/>
          <w:lang w:eastAsia="en-US"/>
        </w:rPr>
        <w:br/>
        <w:t>předseda představenstva</w:t>
      </w:r>
    </w:p>
    <w:p w14:paraId="3BF56996" w14:textId="77777777" w:rsidR="002157F8" w:rsidRPr="003C6873" w:rsidRDefault="002157F8" w:rsidP="002E4ABE">
      <w:pPr>
        <w:keepNext/>
        <w:tabs>
          <w:tab w:val="left" w:pos="4820"/>
        </w:tabs>
        <w:spacing w:before="0" w:after="360"/>
        <w:jc w:val="left"/>
        <w:rPr>
          <w:rFonts w:eastAsia="Calibri"/>
          <w:color w:val="000000"/>
          <w:szCs w:val="22"/>
          <w:lang w:eastAsia="en-US"/>
        </w:rPr>
      </w:pPr>
    </w:p>
    <w:p w14:paraId="053DB71B" w14:textId="2FAC2A00" w:rsidR="00283EF5" w:rsidRPr="003C6873" w:rsidRDefault="002157F8" w:rsidP="00217E1E">
      <w:pPr>
        <w:keepNext/>
        <w:tabs>
          <w:tab w:val="left" w:pos="4820"/>
        </w:tabs>
        <w:spacing w:before="0" w:after="360"/>
        <w:jc w:val="left"/>
        <w:rPr>
          <w:rFonts w:eastAsia="Calibri"/>
          <w:szCs w:val="22"/>
          <w:lang w:eastAsia="en-US"/>
        </w:rPr>
      </w:pPr>
      <w:r w:rsidRPr="003C6873">
        <w:rPr>
          <w:rFonts w:eastAsia="Calibri"/>
          <w:szCs w:val="22"/>
          <w:lang w:eastAsia="en-US"/>
        </w:rPr>
        <w:t>________________________</w:t>
      </w:r>
      <w:r w:rsidR="002E4ABE" w:rsidRPr="003C6873">
        <w:rPr>
          <w:rFonts w:eastAsia="Calibri"/>
          <w:szCs w:val="22"/>
          <w:lang w:eastAsia="en-US"/>
        </w:rPr>
        <w:br/>
      </w:r>
      <w:r w:rsidRPr="003C6873">
        <w:rPr>
          <w:rFonts w:eastAsia="Calibri"/>
          <w:b/>
          <w:szCs w:val="22"/>
        </w:rPr>
        <w:t>Dopravní podnik města Děčína, a.s.</w:t>
      </w:r>
      <w:r w:rsidR="002E4ABE" w:rsidRPr="003C6873">
        <w:rPr>
          <w:rFonts w:eastAsia="Calibri"/>
          <w:b/>
          <w:szCs w:val="22"/>
        </w:rPr>
        <w:br/>
      </w:r>
      <w:r w:rsidR="00217E1E" w:rsidRPr="003C6873">
        <w:rPr>
          <w:rFonts w:eastAsia="Calibri"/>
          <w:szCs w:val="22"/>
          <w:lang w:eastAsia="en-US"/>
        </w:rPr>
        <w:t>[</w:t>
      </w:r>
      <w:r w:rsidR="00217E1E" w:rsidRPr="003C6873">
        <w:rPr>
          <w:rFonts w:eastAsia="Calibri"/>
          <w:szCs w:val="22"/>
          <w:highlight w:val="lightGray"/>
          <w:lang w:eastAsia="en-US"/>
        </w:rPr>
        <w:t>…</w:t>
      </w:r>
      <w:r w:rsidR="00217E1E" w:rsidRPr="003C6873">
        <w:rPr>
          <w:rFonts w:eastAsia="Calibri"/>
          <w:szCs w:val="22"/>
          <w:lang w:eastAsia="en-US"/>
        </w:rPr>
        <w:t>]</w:t>
      </w:r>
      <w:r w:rsidRPr="003C6873">
        <w:rPr>
          <w:rFonts w:eastAsia="Calibri"/>
          <w:szCs w:val="22"/>
          <w:lang w:eastAsia="en-US"/>
        </w:rPr>
        <w:br/>
        <w:t>člen představenstva</w:t>
      </w:r>
    </w:p>
    <w:sectPr w:rsidR="00283EF5" w:rsidRPr="003C687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AB5881" w14:textId="77777777" w:rsidR="00B74DD7" w:rsidRPr="003C6873" w:rsidRDefault="00B74DD7" w:rsidP="00811E83">
      <w:pPr>
        <w:spacing w:before="0" w:after="0"/>
      </w:pPr>
      <w:r w:rsidRPr="003C6873">
        <w:separator/>
      </w:r>
    </w:p>
  </w:endnote>
  <w:endnote w:type="continuationSeparator" w:id="0">
    <w:p w14:paraId="2C26824D" w14:textId="77777777" w:rsidR="00B74DD7" w:rsidRPr="003C6873" w:rsidRDefault="00B74DD7" w:rsidP="00811E83">
      <w:pPr>
        <w:spacing w:before="0" w:after="0"/>
      </w:pPr>
      <w:r w:rsidRPr="003C687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rpoS">
    <w:altName w:val="Times New Roman"/>
    <w:charset w:val="00"/>
    <w:family w:val="auto"/>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43685" w14:textId="77777777" w:rsidR="00811E83" w:rsidRPr="003C6873" w:rsidRDefault="00811E83" w:rsidP="00811E83">
    <w:pPr>
      <w:pStyle w:val="Zpat"/>
      <w:pBdr>
        <w:bottom w:val="single" w:sz="6" w:space="1" w:color="auto"/>
      </w:pBdr>
      <w:jc w:val="left"/>
      <w:rPr>
        <w:sz w:val="18"/>
        <w:szCs w:val="22"/>
      </w:rPr>
    </w:pPr>
  </w:p>
  <w:p w14:paraId="178C681B" w14:textId="77777777" w:rsidR="00811E83" w:rsidRPr="003C6873" w:rsidRDefault="00811E83" w:rsidP="00811E83">
    <w:pPr>
      <w:pStyle w:val="Zpat"/>
      <w:jc w:val="left"/>
      <w:rPr>
        <w:sz w:val="18"/>
        <w:szCs w:val="22"/>
      </w:rPr>
    </w:pPr>
    <w:bookmarkStart w:id="16" w:name="_Hlk484768480"/>
    <w:r w:rsidRPr="003C6873">
      <w:rPr>
        <w:sz w:val="18"/>
        <w:szCs w:val="22"/>
      </w:rPr>
      <w:t>Zadávací řízení: „</w:t>
    </w:r>
    <w:bookmarkStart w:id="17" w:name="_Hlk122421234"/>
    <w:r w:rsidRPr="003C6873">
      <w:rPr>
        <w:sz w:val="18"/>
        <w:szCs w:val="22"/>
      </w:rPr>
      <w:t>Rychlodobíjecí stanice a dobíjecí infrastruktura</w:t>
    </w:r>
    <w:bookmarkEnd w:id="17"/>
    <w:r w:rsidRPr="003C6873">
      <w:rPr>
        <w:sz w:val="18"/>
        <w:szCs w:val="22"/>
      </w:rPr>
      <w:t xml:space="preserve">“ </w:t>
    </w:r>
  </w:p>
  <w:bookmarkEnd w:id="16"/>
  <w:p w14:paraId="1A8350F6" w14:textId="2953F32F" w:rsidR="00811E83" w:rsidRPr="003C6873" w:rsidRDefault="004209A7" w:rsidP="00811E83">
    <w:pPr>
      <w:pStyle w:val="Zpat"/>
      <w:tabs>
        <w:tab w:val="clear" w:pos="4536"/>
        <w:tab w:val="clear" w:pos="9072"/>
        <w:tab w:val="left" w:pos="2250"/>
      </w:tabs>
      <w:jc w:val="left"/>
      <w:rPr>
        <w:sz w:val="18"/>
        <w:szCs w:val="22"/>
      </w:rPr>
    </w:pPr>
    <w:r w:rsidRPr="003C6873">
      <w:rPr>
        <w:sz w:val="18"/>
        <w:szCs w:val="22"/>
      </w:rPr>
      <w:t>Smlouva o dílo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97295" w14:textId="77777777" w:rsidR="00B74DD7" w:rsidRPr="003C6873" w:rsidRDefault="00B74DD7" w:rsidP="00811E83">
      <w:pPr>
        <w:spacing w:before="0" w:after="0"/>
      </w:pPr>
      <w:r w:rsidRPr="003C6873">
        <w:separator/>
      </w:r>
    </w:p>
  </w:footnote>
  <w:footnote w:type="continuationSeparator" w:id="0">
    <w:p w14:paraId="17ED0583" w14:textId="77777777" w:rsidR="00B74DD7" w:rsidRPr="003C6873" w:rsidRDefault="00B74DD7" w:rsidP="00811E83">
      <w:pPr>
        <w:spacing w:before="0" w:after="0"/>
      </w:pPr>
      <w:r w:rsidRPr="003C6873">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4"/>
    <w:multiLevelType w:val="multilevel"/>
    <w:tmpl w:val="BDE48B88"/>
    <w:name w:val="WW8Num13"/>
    <w:lvl w:ilvl="0">
      <w:start w:val="1"/>
      <w:numFmt w:val="decimal"/>
      <w:lvlText w:val="%1."/>
      <w:lvlJc w:val="left"/>
      <w:pPr>
        <w:tabs>
          <w:tab w:val="num" w:pos="0"/>
        </w:tabs>
        <w:ind w:left="567" w:hanging="567"/>
      </w:pPr>
      <w:rPr>
        <w:rFonts w:ascii="Times New Roman" w:hAnsi="Times New Roman" w:cs="Times New Roman" w:hint="default"/>
      </w:rPr>
    </w:lvl>
    <w:lvl w:ilvl="1">
      <w:start w:val="1"/>
      <w:numFmt w:val="decimal"/>
      <w:lvlText w:val="%1.%2."/>
      <w:lvlJc w:val="left"/>
      <w:pPr>
        <w:tabs>
          <w:tab w:val="num" w:pos="0"/>
        </w:tabs>
        <w:ind w:left="567" w:hanging="567"/>
      </w:pPr>
      <w:rPr>
        <w:rFonts w:hint="default"/>
        <w:strike w:val="0"/>
        <w:dstrike w:val="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 w15:restartNumberingAfterBreak="0">
    <w:nsid w:val="09B91C7D"/>
    <w:multiLevelType w:val="hybridMultilevel"/>
    <w:tmpl w:val="4412C662"/>
    <w:name w:val="WW8Num133"/>
    <w:lvl w:ilvl="0" w:tplc="D292BB82">
      <w:start w:val="1"/>
      <w:numFmt w:val="lowerRoman"/>
      <w:lvlText w:val="(%1)"/>
      <w:lvlJc w:val="left"/>
      <w:pPr>
        <w:ind w:left="1340" w:hanging="360"/>
      </w:pPr>
      <w:rPr>
        <w:rFonts w:hint="default"/>
      </w:rPr>
    </w:lvl>
    <w:lvl w:ilvl="1" w:tplc="04050019" w:tentative="1">
      <w:start w:val="1"/>
      <w:numFmt w:val="lowerLetter"/>
      <w:lvlText w:val="%2."/>
      <w:lvlJc w:val="left"/>
      <w:pPr>
        <w:ind w:left="2060" w:hanging="360"/>
      </w:pPr>
    </w:lvl>
    <w:lvl w:ilvl="2" w:tplc="0405001B" w:tentative="1">
      <w:start w:val="1"/>
      <w:numFmt w:val="lowerRoman"/>
      <w:lvlText w:val="%3."/>
      <w:lvlJc w:val="right"/>
      <w:pPr>
        <w:ind w:left="2780" w:hanging="180"/>
      </w:pPr>
    </w:lvl>
    <w:lvl w:ilvl="3" w:tplc="0405000F" w:tentative="1">
      <w:start w:val="1"/>
      <w:numFmt w:val="decimal"/>
      <w:lvlText w:val="%4."/>
      <w:lvlJc w:val="left"/>
      <w:pPr>
        <w:ind w:left="3500" w:hanging="360"/>
      </w:pPr>
    </w:lvl>
    <w:lvl w:ilvl="4" w:tplc="04050019" w:tentative="1">
      <w:start w:val="1"/>
      <w:numFmt w:val="lowerLetter"/>
      <w:lvlText w:val="%5."/>
      <w:lvlJc w:val="left"/>
      <w:pPr>
        <w:ind w:left="4220" w:hanging="360"/>
      </w:pPr>
    </w:lvl>
    <w:lvl w:ilvl="5" w:tplc="0405001B" w:tentative="1">
      <w:start w:val="1"/>
      <w:numFmt w:val="lowerRoman"/>
      <w:lvlText w:val="%6."/>
      <w:lvlJc w:val="right"/>
      <w:pPr>
        <w:ind w:left="4940" w:hanging="180"/>
      </w:pPr>
    </w:lvl>
    <w:lvl w:ilvl="6" w:tplc="0405000F" w:tentative="1">
      <w:start w:val="1"/>
      <w:numFmt w:val="decimal"/>
      <w:lvlText w:val="%7."/>
      <w:lvlJc w:val="left"/>
      <w:pPr>
        <w:ind w:left="5660" w:hanging="360"/>
      </w:pPr>
    </w:lvl>
    <w:lvl w:ilvl="7" w:tplc="04050019" w:tentative="1">
      <w:start w:val="1"/>
      <w:numFmt w:val="lowerLetter"/>
      <w:lvlText w:val="%8."/>
      <w:lvlJc w:val="left"/>
      <w:pPr>
        <w:ind w:left="6380" w:hanging="360"/>
      </w:pPr>
    </w:lvl>
    <w:lvl w:ilvl="8" w:tplc="0405001B" w:tentative="1">
      <w:start w:val="1"/>
      <w:numFmt w:val="lowerRoman"/>
      <w:lvlText w:val="%9."/>
      <w:lvlJc w:val="right"/>
      <w:pPr>
        <w:ind w:left="7100" w:hanging="180"/>
      </w:pPr>
    </w:lvl>
  </w:abstractNum>
  <w:abstractNum w:abstractNumId="3" w15:restartNumberingAfterBreak="0">
    <w:nsid w:val="0C501413"/>
    <w:multiLevelType w:val="multilevel"/>
    <w:tmpl w:val="627EF9AE"/>
    <w:name w:val="WW8Num1334"/>
    <w:lvl w:ilvl="0">
      <w:start w:val="13"/>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4" w15:restartNumberingAfterBreak="0">
    <w:nsid w:val="11546F6D"/>
    <w:multiLevelType w:val="hybridMultilevel"/>
    <w:tmpl w:val="FE36E3A6"/>
    <w:lvl w:ilvl="0" w:tplc="00260134">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1D7D6900"/>
    <w:multiLevelType w:val="hybridMultilevel"/>
    <w:tmpl w:val="D28CCB16"/>
    <w:lvl w:ilvl="0" w:tplc="51AA6B1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20F33781"/>
    <w:multiLevelType w:val="multilevel"/>
    <w:tmpl w:val="DB142E14"/>
    <w:lvl w:ilvl="0">
      <w:start w:val="14"/>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7" w15:restartNumberingAfterBreak="0">
    <w:nsid w:val="3FB84794"/>
    <w:multiLevelType w:val="hybridMultilevel"/>
    <w:tmpl w:val="EB76A392"/>
    <w:lvl w:ilvl="0" w:tplc="78027980">
      <w:start w:val="1"/>
      <w:numFmt w:val="decimal"/>
      <w:lvlText w:val="Příloha č. %1:"/>
      <w:lvlJc w:val="left"/>
      <w:pPr>
        <w:ind w:left="1920" w:hanging="360"/>
      </w:pPr>
      <w:rPr>
        <w:rFonts w:cs="Times New Roman" w:hint="default"/>
        <w:spacing w:val="0"/>
        <w:u w:val="single"/>
      </w:rPr>
    </w:lvl>
    <w:lvl w:ilvl="1" w:tplc="04050019">
      <w:start w:val="1"/>
      <w:numFmt w:val="lowerLetter"/>
      <w:lvlText w:val="%2."/>
      <w:lvlJc w:val="left"/>
      <w:pPr>
        <w:ind w:left="1723" w:hanging="360"/>
      </w:pPr>
    </w:lvl>
    <w:lvl w:ilvl="2" w:tplc="0405001B">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8" w15:restartNumberingAfterBreak="0">
    <w:nsid w:val="48A764E8"/>
    <w:multiLevelType w:val="hybridMultilevel"/>
    <w:tmpl w:val="D63AFF5C"/>
    <w:name w:val="WW8Num1335"/>
    <w:lvl w:ilvl="0" w:tplc="D292BB82">
      <w:start w:val="1"/>
      <w:numFmt w:val="lowerRoman"/>
      <w:lvlText w:val="(%1)"/>
      <w:lvlJc w:val="left"/>
      <w:pPr>
        <w:ind w:left="1340" w:hanging="360"/>
      </w:pPr>
      <w:rPr>
        <w:rFonts w:hint="default"/>
      </w:rPr>
    </w:lvl>
    <w:lvl w:ilvl="1" w:tplc="04050019" w:tentative="1">
      <w:start w:val="1"/>
      <w:numFmt w:val="lowerLetter"/>
      <w:lvlText w:val="%2."/>
      <w:lvlJc w:val="left"/>
      <w:pPr>
        <w:ind w:left="2060" w:hanging="360"/>
      </w:pPr>
    </w:lvl>
    <w:lvl w:ilvl="2" w:tplc="0405001B" w:tentative="1">
      <w:start w:val="1"/>
      <w:numFmt w:val="lowerRoman"/>
      <w:lvlText w:val="%3."/>
      <w:lvlJc w:val="right"/>
      <w:pPr>
        <w:ind w:left="2780" w:hanging="180"/>
      </w:pPr>
    </w:lvl>
    <w:lvl w:ilvl="3" w:tplc="0405000F" w:tentative="1">
      <w:start w:val="1"/>
      <w:numFmt w:val="decimal"/>
      <w:lvlText w:val="%4."/>
      <w:lvlJc w:val="left"/>
      <w:pPr>
        <w:ind w:left="3500" w:hanging="360"/>
      </w:pPr>
    </w:lvl>
    <w:lvl w:ilvl="4" w:tplc="04050019" w:tentative="1">
      <w:start w:val="1"/>
      <w:numFmt w:val="lowerLetter"/>
      <w:lvlText w:val="%5."/>
      <w:lvlJc w:val="left"/>
      <w:pPr>
        <w:ind w:left="4220" w:hanging="360"/>
      </w:pPr>
    </w:lvl>
    <w:lvl w:ilvl="5" w:tplc="0405001B" w:tentative="1">
      <w:start w:val="1"/>
      <w:numFmt w:val="lowerRoman"/>
      <w:lvlText w:val="%6."/>
      <w:lvlJc w:val="right"/>
      <w:pPr>
        <w:ind w:left="4940" w:hanging="180"/>
      </w:pPr>
    </w:lvl>
    <w:lvl w:ilvl="6" w:tplc="0405000F" w:tentative="1">
      <w:start w:val="1"/>
      <w:numFmt w:val="decimal"/>
      <w:lvlText w:val="%7."/>
      <w:lvlJc w:val="left"/>
      <w:pPr>
        <w:ind w:left="5660" w:hanging="360"/>
      </w:pPr>
    </w:lvl>
    <w:lvl w:ilvl="7" w:tplc="04050019" w:tentative="1">
      <w:start w:val="1"/>
      <w:numFmt w:val="lowerLetter"/>
      <w:lvlText w:val="%8."/>
      <w:lvlJc w:val="left"/>
      <w:pPr>
        <w:ind w:left="6380" w:hanging="360"/>
      </w:pPr>
    </w:lvl>
    <w:lvl w:ilvl="8" w:tplc="0405001B" w:tentative="1">
      <w:start w:val="1"/>
      <w:numFmt w:val="lowerRoman"/>
      <w:lvlText w:val="%9."/>
      <w:lvlJc w:val="right"/>
      <w:pPr>
        <w:ind w:left="7100" w:hanging="180"/>
      </w:pPr>
    </w:lvl>
  </w:abstractNum>
  <w:abstractNum w:abstractNumId="9" w15:restartNumberingAfterBreak="0">
    <w:nsid w:val="4E4E56E8"/>
    <w:multiLevelType w:val="hybridMultilevel"/>
    <w:tmpl w:val="99340902"/>
    <w:lvl w:ilvl="0" w:tplc="00260134">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4F8C7677"/>
    <w:multiLevelType w:val="hybridMultilevel"/>
    <w:tmpl w:val="784C8258"/>
    <w:lvl w:ilvl="0" w:tplc="10CCC598">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3D7826"/>
    <w:multiLevelType w:val="multilevel"/>
    <w:tmpl w:val="BDE48B88"/>
    <w:lvl w:ilvl="0">
      <w:start w:val="1"/>
      <w:numFmt w:val="decimal"/>
      <w:lvlText w:val="%1."/>
      <w:lvlJc w:val="left"/>
      <w:pPr>
        <w:tabs>
          <w:tab w:val="num" w:pos="0"/>
        </w:tabs>
        <w:ind w:left="567" w:hanging="567"/>
      </w:pPr>
      <w:rPr>
        <w:rFonts w:ascii="Times New Roman" w:hAnsi="Times New Roman" w:cs="Times New Roman" w:hint="default"/>
      </w:rPr>
    </w:lvl>
    <w:lvl w:ilvl="1">
      <w:start w:val="1"/>
      <w:numFmt w:val="decimal"/>
      <w:lvlText w:val="%1.%2."/>
      <w:lvlJc w:val="left"/>
      <w:pPr>
        <w:tabs>
          <w:tab w:val="num" w:pos="0"/>
        </w:tabs>
        <w:ind w:left="567" w:hanging="567"/>
      </w:pPr>
      <w:rPr>
        <w:rFonts w:hint="default"/>
        <w:strike w:val="0"/>
        <w:dstrike w:val="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2" w15:restartNumberingAfterBreak="0">
    <w:nsid w:val="6E0B7591"/>
    <w:multiLevelType w:val="multilevel"/>
    <w:tmpl w:val="4C1C403E"/>
    <w:name w:val="WW8Num1332"/>
    <w:lvl w:ilvl="0">
      <w:start w:val="15"/>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3" w15:restartNumberingAfterBreak="0">
    <w:nsid w:val="6E353C54"/>
    <w:multiLevelType w:val="hybridMultilevel"/>
    <w:tmpl w:val="25BCE44C"/>
    <w:name w:val="WW8Num132"/>
    <w:lvl w:ilvl="0" w:tplc="0DEEAD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E901F4D"/>
    <w:multiLevelType w:val="hybridMultilevel"/>
    <w:tmpl w:val="10C016DA"/>
    <w:lvl w:ilvl="0" w:tplc="2530F432">
      <w:start w:val="1"/>
      <w:numFmt w:val="lowerRoman"/>
      <w:lvlText w:val="(%1)"/>
      <w:lvlJc w:val="left"/>
      <w:pPr>
        <w:ind w:left="1287" w:hanging="360"/>
      </w:pPr>
      <w:rPr>
        <w:rFonts w:hint="default"/>
        <w:sz w:val="22"/>
        <w:szCs w:val="18"/>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562133533">
    <w:abstractNumId w:val="0"/>
  </w:num>
  <w:num w:numId="2" w16cid:durableId="2131898223">
    <w:abstractNumId w:val="1"/>
  </w:num>
  <w:num w:numId="3" w16cid:durableId="1614440704">
    <w:abstractNumId w:val="10"/>
  </w:num>
  <w:num w:numId="4" w16cid:durableId="1729262142">
    <w:abstractNumId w:val="4"/>
  </w:num>
  <w:num w:numId="5" w16cid:durableId="213396386">
    <w:abstractNumId w:val="5"/>
  </w:num>
  <w:num w:numId="6" w16cid:durableId="357005694">
    <w:abstractNumId w:val="11"/>
  </w:num>
  <w:num w:numId="7" w16cid:durableId="1275017517">
    <w:abstractNumId w:val="13"/>
  </w:num>
  <w:num w:numId="8" w16cid:durableId="1499803502">
    <w:abstractNumId w:val="9"/>
  </w:num>
  <w:num w:numId="9" w16cid:durableId="632562446">
    <w:abstractNumId w:val="14"/>
  </w:num>
  <w:num w:numId="10" w16cid:durableId="1975913042">
    <w:abstractNumId w:val="6"/>
  </w:num>
  <w:num w:numId="11" w16cid:durableId="619797787">
    <w:abstractNumId w:val="3"/>
  </w:num>
  <w:num w:numId="12" w16cid:durableId="1990787740">
    <w:abstractNumId w:val="12"/>
  </w:num>
  <w:num w:numId="13" w16cid:durableId="1083182450">
    <w:abstractNumId w:val="2"/>
  </w:num>
  <w:num w:numId="14" w16cid:durableId="161244788">
    <w:abstractNumId w:val="8"/>
  </w:num>
  <w:num w:numId="15" w16cid:durableId="194681400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E83"/>
    <w:rsid w:val="0000764B"/>
    <w:rsid w:val="000515EA"/>
    <w:rsid w:val="00063760"/>
    <w:rsid w:val="00067EFE"/>
    <w:rsid w:val="0007567C"/>
    <w:rsid w:val="000C4C30"/>
    <w:rsid w:val="000D4784"/>
    <w:rsid w:val="000F2D90"/>
    <w:rsid w:val="00157221"/>
    <w:rsid w:val="00161EFB"/>
    <w:rsid w:val="001732B6"/>
    <w:rsid w:val="001911D7"/>
    <w:rsid w:val="002064DB"/>
    <w:rsid w:val="002157F8"/>
    <w:rsid w:val="00217E1E"/>
    <w:rsid w:val="00227AAE"/>
    <w:rsid w:val="0023432D"/>
    <w:rsid w:val="00283EF5"/>
    <w:rsid w:val="002D2930"/>
    <w:rsid w:val="002E4ABE"/>
    <w:rsid w:val="00310DC1"/>
    <w:rsid w:val="00350E9B"/>
    <w:rsid w:val="00385BE2"/>
    <w:rsid w:val="003B6BF8"/>
    <w:rsid w:val="003C1826"/>
    <w:rsid w:val="003C6873"/>
    <w:rsid w:val="004209A7"/>
    <w:rsid w:val="004906F1"/>
    <w:rsid w:val="004C6933"/>
    <w:rsid w:val="004E2EB8"/>
    <w:rsid w:val="00542C18"/>
    <w:rsid w:val="00582303"/>
    <w:rsid w:val="00595243"/>
    <w:rsid w:val="005A31AC"/>
    <w:rsid w:val="005E5923"/>
    <w:rsid w:val="006256F8"/>
    <w:rsid w:val="006B5946"/>
    <w:rsid w:val="00725007"/>
    <w:rsid w:val="0073318E"/>
    <w:rsid w:val="00811E83"/>
    <w:rsid w:val="008135DA"/>
    <w:rsid w:val="008238F0"/>
    <w:rsid w:val="008445B8"/>
    <w:rsid w:val="00897F8F"/>
    <w:rsid w:val="008C1F3C"/>
    <w:rsid w:val="008E27B5"/>
    <w:rsid w:val="008E2F0E"/>
    <w:rsid w:val="00905263"/>
    <w:rsid w:val="009502DA"/>
    <w:rsid w:val="009A0744"/>
    <w:rsid w:val="009B71F7"/>
    <w:rsid w:val="009E036D"/>
    <w:rsid w:val="009F200B"/>
    <w:rsid w:val="00A2253C"/>
    <w:rsid w:val="00A314EB"/>
    <w:rsid w:val="00A3163E"/>
    <w:rsid w:val="00A60A13"/>
    <w:rsid w:val="00AE7B1C"/>
    <w:rsid w:val="00B16720"/>
    <w:rsid w:val="00B23A73"/>
    <w:rsid w:val="00B313D7"/>
    <w:rsid w:val="00B42A9F"/>
    <w:rsid w:val="00B45C7F"/>
    <w:rsid w:val="00B525D0"/>
    <w:rsid w:val="00B56764"/>
    <w:rsid w:val="00B74DD7"/>
    <w:rsid w:val="00C13019"/>
    <w:rsid w:val="00C17FD4"/>
    <w:rsid w:val="00C2617B"/>
    <w:rsid w:val="00C348D6"/>
    <w:rsid w:val="00CF38EC"/>
    <w:rsid w:val="00D16B81"/>
    <w:rsid w:val="00D25551"/>
    <w:rsid w:val="00D26A22"/>
    <w:rsid w:val="00D333A4"/>
    <w:rsid w:val="00D774C8"/>
    <w:rsid w:val="00DC6DB7"/>
    <w:rsid w:val="00DF1072"/>
    <w:rsid w:val="00EB030F"/>
    <w:rsid w:val="00EC6870"/>
    <w:rsid w:val="00EE7C58"/>
    <w:rsid w:val="00F17AD6"/>
    <w:rsid w:val="00F25448"/>
    <w:rsid w:val="00F43505"/>
    <w:rsid w:val="00F677AB"/>
    <w:rsid w:val="00F72CED"/>
    <w:rsid w:val="00FB0C4C"/>
    <w:rsid w:val="00FF09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42EBA"/>
  <w15:chartTrackingRefBased/>
  <w15:docId w15:val="{6855D3A5-2421-9244-A404-A9624F7FC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1E83"/>
    <w:pPr>
      <w:autoSpaceDE w:val="0"/>
      <w:autoSpaceDN w:val="0"/>
      <w:adjustRightInd w:val="0"/>
      <w:spacing w:before="120" w:after="120"/>
      <w:jc w:val="both"/>
    </w:pPr>
    <w:rPr>
      <w:rFonts w:ascii="Times New Roman" w:eastAsia="Times New Roman" w:hAnsi="Times New Roman" w:cs="Times New Roman"/>
      <w:sz w:val="22"/>
      <w:szCs w:val="20"/>
      <w:lang w:eastAsia="cs-CZ"/>
    </w:rPr>
  </w:style>
  <w:style w:type="paragraph" w:styleId="Nadpis1">
    <w:name w:val="heading 1"/>
    <w:basedOn w:val="Normln"/>
    <w:next w:val="Normln"/>
    <w:link w:val="Nadpis1Char"/>
    <w:qFormat/>
    <w:rsid w:val="009B71F7"/>
    <w:pPr>
      <w:keepNext/>
      <w:tabs>
        <w:tab w:val="num" w:pos="432"/>
      </w:tabs>
      <w:suppressAutoHyphens/>
      <w:autoSpaceDE/>
      <w:autoSpaceDN/>
      <w:adjustRightInd/>
      <w:spacing w:before="240" w:after="60" w:line="300" w:lineRule="auto"/>
      <w:ind w:left="432" w:hanging="432"/>
      <w:outlineLvl w:val="0"/>
    </w:pPr>
    <w:rPr>
      <w:rFonts w:ascii="Arial" w:hAnsi="Arial" w:cs="Arial"/>
      <w:b/>
      <w:kern w:val="1"/>
      <w:sz w:val="28"/>
      <w:lang w:eastAsia="ar-SA"/>
    </w:rPr>
  </w:style>
  <w:style w:type="paragraph" w:styleId="Nadpis2">
    <w:name w:val="heading 2"/>
    <w:basedOn w:val="Normln"/>
    <w:next w:val="Normln"/>
    <w:link w:val="Nadpis2Char"/>
    <w:qFormat/>
    <w:rsid w:val="002157F8"/>
    <w:pPr>
      <w:keepNext/>
      <w:numPr>
        <w:ilvl w:val="1"/>
        <w:numId w:val="1"/>
      </w:numPr>
      <w:suppressAutoHyphens/>
      <w:autoSpaceDE/>
      <w:autoSpaceDN/>
      <w:adjustRightInd/>
      <w:spacing w:before="240" w:after="60" w:line="300" w:lineRule="auto"/>
      <w:outlineLvl w:val="1"/>
    </w:pPr>
    <w:rPr>
      <w:b/>
      <w:smallCaps/>
      <w:sz w:val="25"/>
      <w:u w:val="single"/>
      <w:lang w:eastAsia="ar-SA"/>
    </w:rPr>
  </w:style>
  <w:style w:type="paragraph" w:styleId="Nadpis4">
    <w:name w:val="heading 4"/>
    <w:basedOn w:val="Normln"/>
    <w:next w:val="Normln"/>
    <w:link w:val="Nadpis4Char"/>
    <w:qFormat/>
    <w:rsid w:val="009B71F7"/>
    <w:pPr>
      <w:keepNext/>
      <w:tabs>
        <w:tab w:val="num" w:pos="864"/>
        <w:tab w:val="left" w:pos="5670"/>
      </w:tabs>
      <w:suppressAutoHyphens/>
      <w:autoSpaceDE/>
      <w:autoSpaceDN/>
      <w:adjustRightInd/>
      <w:spacing w:line="360" w:lineRule="auto"/>
      <w:ind w:left="864" w:hanging="864"/>
      <w:outlineLvl w:val="3"/>
    </w:pPr>
    <w:rPr>
      <w:b/>
      <w:sz w:val="25"/>
      <w:lang w:eastAsia="ar-SA"/>
    </w:rPr>
  </w:style>
  <w:style w:type="paragraph" w:styleId="Nadpis7">
    <w:name w:val="heading 7"/>
    <w:basedOn w:val="Normln"/>
    <w:next w:val="Normln"/>
    <w:link w:val="Nadpis7Char"/>
    <w:qFormat/>
    <w:rsid w:val="009B71F7"/>
    <w:pPr>
      <w:tabs>
        <w:tab w:val="num" w:pos="1296"/>
      </w:tabs>
      <w:suppressAutoHyphens/>
      <w:overflowPunct w:val="0"/>
      <w:autoSpaceDN/>
      <w:adjustRightInd/>
      <w:spacing w:before="240" w:after="60" w:line="300" w:lineRule="auto"/>
      <w:ind w:left="1296" w:hanging="1296"/>
      <w:textAlignment w:val="baseline"/>
      <w:outlineLvl w:val="6"/>
    </w:pPr>
    <w:rPr>
      <w:sz w:val="24"/>
      <w:szCs w:val="24"/>
      <w:lang w:val="x-none"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11E83"/>
    <w:pPr>
      <w:tabs>
        <w:tab w:val="center" w:pos="4536"/>
        <w:tab w:val="right" w:pos="9072"/>
      </w:tabs>
      <w:spacing w:before="0" w:after="0"/>
    </w:pPr>
  </w:style>
  <w:style w:type="character" w:customStyle="1" w:styleId="ZhlavChar">
    <w:name w:val="Záhlaví Char"/>
    <w:basedOn w:val="Standardnpsmoodstavce"/>
    <w:link w:val="Zhlav"/>
    <w:uiPriority w:val="99"/>
    <w:rsid w:val="00811E83"/>
    <w:rPr>
      <w:rFonts w:ascii="Times New Roman" w:eastAsia="Times New Roman" w:hAnsi="Times New Roman" w:cs="Times New Roman"/>
      <w:sz w:val="22"/>
      <w:szCs w:val="20"/>
      <w:lang w:eastAsia="cs-CZ"/>
    </w:rPr>
  </w:style>
  <w:style w:type="paragraph" w:styleId="Zpat">
    <w:name w:val="footer"/>
    <w:basedOn w:val="Normln"/>
    <w:link w:val="ZpatChar"/>
    <w:unhideWhenUsed/>
    <w:rsid w:val="00811E83"/>
    <w:pPr>
      <w:tabs>
        <w:tab w:val="center" w:pos="4536"/>
        <w:tab w:val="right" w:pos="9072"/>
      </w:tabs>
      <w:spacing w:before="0" w:after="0"/>
    </w:pPr>
  </w:style>
  <w:style w:type="character" w:customStyle="1" w:styleId="ZpatChar">
    <w:name w:val="Zápatí Char"/>
    <w:basedOn w:val="Standardnpsmoodstavce"/>
    <w:link w:val="Zpat"/>
    <w:uiPriority w:val="99"/>
    <w:rsid w:val="00811E83"/>
    <w:rPr>
      <w:rFonts w:ascii="Times New Roman" w:eastAsia="Times New Roman" w:hAnsi="Times New Roman" w:cs="Times New Roman"/>
      <w:sz w:val="22"/>
      <w:szCs w:val="20"/>
      <w:lang w:eastAsia="cs-CZ"/>
    </w:rPr>
  </w:style>
  <w:style w:type="character" w:customStyle="1" w:styleId="Nadpis2Char">
    <w:name w:val="Nadpis 2 Char"/>
    <w:basedOn w:val="Standardnpsmoodstavce"/>
    <w:link w:val="Nadpis2"/>
    <w:rsid w:val="002157F8"/>
    <w:rPr>
      <w:rFonts w:ascii="Times New Roman" w:eastAsia="Times New Roman" w:hAnsi="Times New Roman" w:cs="Times New Roman"/>
      <w:b/>
      <w:smallCaps/>
      <w:sz w:val="25"/>
      <w:szCs w:val="20"/>
      <w:u w:val="single"/>
      <w:lang w:eastAsia="ar-SA"/>
    </w:rPr>
  </w:style>
  <w:style w:type="paragraph" w:styleId="Zkladntext">
    <w:name w:val="Body Text"/>
    <w:basedOn w:val="Normln"/>
    <w:link w:val="ZkladntextChar"/>
    <w:rsid w:val="002157F8"/>
    <w:pPr>
      <w:suppressAutoHyphens/>
      <w:autoSpaceDE/>
      <w:autoSpaceDN/>
      <w:adjustRightInd/>
      <w:spacing w:line="300" w:lineRule="auto"/>
    </w:pPr>
    <w:rPr>
      <w:sz w:val="24"/>
      <w:lang w:val="x-none" w:eastAsia="ar-SA"/>
    </w:rPr>
  </w:style>
  <w:style w:type="character" w:customStyle="1" w:styleId="ZkladntextChar">
    <w:name w:val="Základní text Char"/>
    <w:basedOn w:val="Standardnpsmoodstavce"/>
    <w:link w:val="Zkladntext"/>
    <w:rsid w:val="002157F8"/>
    <w:rPr>
      <w:rFonts w:ascii="Times New Roman" w:eastAsia="Times New Roman" w:hAnsi="Times New Roman" w:cs="Times New Roman"/>
      <w:szCs w:val="20"/>
      <w:lang w:val="x-none" w:eastAsia="ar-SA"/>
    </w:rPr>
  </w:style>
  <w:style w:type="paragraph" w:styleId="Seznam">
    <w:name w:val="List"/>
    <w:basedOn w:val="Normln"/>
    <w:rsid w:val="002157F8"/>
    <w:pPr>
      <w:suppressAutoHyphens/>
      <w:autoSpaceDE/>
      <w:autoSpaceDN/>
      <w:adjustRightInd/>
      <w:spacing w:line="300" w:lineRule="auto"/>
      <w:ind w:left="283" w:hanging="283"/>
    </w:pPr>
    <w:rPr>
      <w:sz w:val="25"/>
      <w:lang w:eastAsia="ar-SA"/>
    </w:rPr>
  </w:style>
  <w:style w:type="paragraph" w:customStyle="1" w:styleId="Tabellentext">
    <w:name w:val="Tabellentext"/>
    <w:basedOn w:val="Normln"/>
    <w:rsid w:val="002157F8"/>
    <w:pPr>
      <w:keepLines/>
      <w:suppressAutoHyphens/>
      <w:autoSpaceDE/>
      <w:autoSpaceDN/>
      <w:adjustRightInd/>
      <w:spacing w:before="40" w:after="40" w:line="300" w:lineRule="auto"/>
    </w:pPr>
    <w:rPr>
      <w:rFonts w:ascii="CorpoS" w:hAnsi="CorpoS" w:cs="CorpoS"/>
      <w:szCs w:val="24"/>
      <w:lang w:val="de-DE" w:eastAsia="ar-SA"/>
    </w:rPr>
  </w:style>
  <w:style w:type="paragraph" w:styleId="Odstavecseseznamem">
    <w:name w:val="List Paragraph"/>
    <w:basedOn w:val="Normln"/>
    <w:qFormat/>
    <w:rsid w:val="002157F8"/>
    <w:pPr>
      <w:suppressAutoHyphens/>
      <w:autoSpaceDE/>
      <w:autoSpaceDN/>
      <w:adjustRightInd/>
      <w:spacing w:before="280" w:after="280" w:line="300" w:lineRule="auto"/>
    </w:pPr>
    <w:rPr>
      <w:sz w:val="25"/>
      <w:szCs w:val="24"/>
      <w:lang w:eastAsia="ar-SA"/>
    </w:rPr>
  </w:style>
  <w:style w:type="character" w:customStyle="1" w:styleId="Nadpis1Char">
    <w:name w:val="Nadpis 1 Char"/>
    <w:basedOn w:val="Standardnpsmoodstavce"/>
    <w:link w:val="Nadpis1"/>
    <w:rsid w:val="009B71F7"/>
    <w:rPr>
      <w:rFonts w:ascii="Arial" w:eastAsia="Times New Roman" w:hAnsi="Arial" w:cs="Arial"/>
      <w:b/>
      <w:kern w:val="1"/>
      <w:sz w:val="28"/>
      <w:szCs w:val="20"/>
      <w:lang w:eastAsia="ar-SA"/>
    </w:rPr>
  </w:style>
  <w:style w:type="character" w:customStyle="1" w:styleId="Nadpis4Char">
    <w:name w:val="Nadpis 4 Char"/>
    <w:basedOn w:val="Standardnpsmoodstavce"/>
    <w:link w:val="Nadpis4"/>
    <w:rsid w:val="009B71F7"/>
    <w:rPr>
      <w:rFonts w:ascii="Times New Roman" w:eastAsia="Times New Roman" w:hAnsi="Times New Roman" w:cs="Times New Roman"/>
      <w:b/>
      <w:sz w:val="25"/>
      <w:szCs w:val="20"/>
      <w:lang w:eastAsia="ar-SA"/>
    </w:rPr>
  </w:style>
  <w:style w:type="character" w:customStyle="1" w:styleId="Nadpis7Char">
    <w:name w:val="Nadpis 7 Char"/>
    <w:basedOn w:val="Standardnpsmoodstavce"/>
    <w:link w:val="Nadpis7"/>
    <w:rsid w:val="009B71F7"/>
    <w:rPr>
      <w:rFonts w:ascii="Times New Roman" w:eastAsia="Times New Roman" w:hAnsi="Times New Roman" w:cs="Times New Roman"/>
      <w:lang w:val="x-none" w:eastAsia="ar-SA"/>
    </w:rPr>
  </w:style>
  <w:style w:type="paragraph" w:customStyle="1" w:styleId="AAOdstavec">
    <w:name w:val="AA_Odstavec"/>
    <w:basedOn w:val="Normln"/>
    <w:rsid w:val="009B71F7"/>
    <w:pPr>
      <w:suppressAutoHyphens/>
      <w:autoSpaceDE/>
      <w:autoSpaceDN/>
      <w:adjustRightInd/>
      <w:spacing w:before="60" w:line="300" w:lineRule="auto"/>
    </w:pPr>
    <w:rPr>
      <w:rFonts w:ascii="Arial" w:hAnsi="Arial" w:cs="Arial"/>
      <w:sz w:val="20"/>
      <w:lang w:eastAsia="ar-SA"/>
    </w:rPr>
  </w:style>
  <w:style w:type="paragraph" w:styleId="Nzev">
    <w:name w:val="Title"/>
    <w:basedOn w:val="Nadpis2"/>
    <w:next w:val="Normln"/>
    <w:link w:val="NzevChar"/>
    <w:uiPriority w:val="10"/>
    <w:qFormat/>
    <w:rsid w:val="009502DA"/>
    <w:pPr>
      <w:numPr>
        <w:ilvl w:val="0"/>
        <w:numId w:val="0"/>
      </w:numPr>
      <w:tabs>
        <w:tab w:val="num" w:pos="0"/>
      </w:tabs>
      <w:ind w:left="567" w:hanging="567"/>
    </w:pPr>
    <w:rPr>
      <w:bCs/>
      <w:kern w:val="22"/>
      <w:sz w:val="22"/>
      <w:szCs w:val="22"/>
    </w:rPr>
  </w:style>
  <w:style w:type="character" w:customStyle="1" w:styleId="NzevChar">
    <w:name w:val="Název Char"/>
    <w:basedOn w:val="Standardnpsmoodstavce"/>
    <w:link w:val="Nzev"/>
    <w:uiPriority w:val="10"/>
    <w:rsid w:val="009502DA"/>
    <w:rPr>
      <w:rFonts w:ascii="Times New Roman" w:eastAsia="Times New Roman" w:hAnsi="Times New Roman" w:cs="Times New Roman"/>
      <w:b/>
      <w:bCs/>
      <w:smallCaps/>
      <w:kern w:val="22"/>
      <w:sz w:val="22"/>
      <w:szCs w:val="22"/>
      <w:u w:val="single"/>
      <w:lang w:eastAsia="ar-SA"/>
    </w:rPr>
  </w:style>
  <w:style w:type="character" w:styleId="Odkaznakoment">
    <w:name w:val="annotation reference"/>
    <w:basedOn w:val="Standardnpsmoodstavce"/>
    <w:uiPriority w:val="99"/>
    <w:semiHidden/>
    <w:unhideWhenUsed/>
    <w:rsid w:val="0073318E"/>
    <w:rPr>
      <w:sz w:val="16"/>
      <w:szCs w:val="16"/>
    </w:rPr>
  </w:style>
  <w:style w:type="paragraph" w:styleId="Textkomente">
    <w:name w:val="annotation text"/>
    <w:basedOn w:val="Normln"/>
    <w:link w:val="TextkomenteChar"/>
    <w:uiPriority w:val="99"/>
    <w:unhideWhenUsed/>
    <w:rsid w:val="0073318E"/>
    <w:rPr>
      <w:sz w:val="20"/>
    </w:rPr>
  </w:style>
  <w:style w:type="character" w:customStyle="1" w:styleId="TextkomenteChar">
    <w:name w:val="Text komentáře Char"/>
    <w:basedOn w:val="Standardnpsmoodstavce"/>
    <w:link w:val="Textkomente"/>
    <w:uiPriority w:val="99"/>
    <w:rsid w:val="0073318E"/>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3318E"/>
    <w:rPr>
      <w:b/>
      <w:bCs/>
    </w:rPr>
  </w:style>
  <w:style w:type="character" w:customStyle="1" w:styleId="PedmtkomenteChar">
    <w:name w:val="Předmět komentáře Char"/>
    <w:basedOn w:val="TextkomenteChar"/>
    <w:link w:val="Pedmtkomente"/>
    <w:uiPriority w:val="99"/>
    <w:semiHidden/>
    <w:rsid w:val="0073318E"/>
    <w:rPr>
      <w:rFonts w:ascii="Times New Roman" w:eastAsia="Times New Roman" w:hAnsi="Times New Roman" w:cs="Times New Roman"/>
      <w:b/>
      <w:bCs/>
      <w:sz w:val="20"/>
      <w:szCs w:val="20"/>
      <w:lang w:eastAsia="cs-CZ"/>
    </w:rPr>
  </w:style>
  <w:style w:type="paragraph" w:styleId="Revize">
    <w:name w:val="Revision"/>
    <w:hidden/>
    <w:uiPriority w:val="99"/>
    <w:semiHidden/>
    <w:rsid w:val="00897F8F"/>
    <w:rPr>
      <w:rFonts w:ascii="Times New Roman" w:eastAsia="Times New Roman" w:hAnsi="Times New Roman" w:cs="Times New Roman"/>
      <w:sz w:val="22"/>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4C5BC-52DC-4D65-AB2E-381FE10B8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Pages>
  <Words>4286</Words>
  <Characters>25294</Characters>
  <DocSecurity>0</DocSecurity>
  <Lines>210</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2022-12-16T11:37:00Z</dcterms:created>
  <dcterms:modified xsi:type="dcterms:W3CDTF">2025-08-20T19:30:00Z</dcterms:modified>
</cp:coreProperties>
</file>